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204" w:rsidRPr="00203204" w:rsidRDefault="00203204" w:rsidP="00203204">
      <w:pPr>
        <w:spacing w:after="0" w:line="240" w:lineRule="auto"/>
        <w:jc w:val="center"/>
        <w:rPr>
          <w:rFonts w:ascii="LiberationSerif" w:eastAsia="Times New Roman" w:hAnsi="LiberationSerif" w:cs="Times New Roman"/>
          <w:color w:val="000000"/>
          <w:sz w:val="28"/>
          <w:szCs w:val="28"/>
          <w:lang w:val="ru-RU" w:eastAsia="ru-RU"/>
        </w:rPr>
      </w:pPr>
      <w:bookmarkStart w:id="0" w:name="block-32697325"/>
      <w:r w:rsidRPr="00203204">
        <w:rPr>
          <w:rFonts w:ascii="LiberationSerif" w:eastAsia="Times New Roman" w:hAnsi="LiberationSerif" w:cs="Times New Roman"/>
          <w:b/>
          <w:bCs/>
          <w:color w:val="000000"/>
          <w:sz w:val="28"/>
          <w:szCs w:val="28"/>
          <w:lang w:val="ru-RU" w:eastAsia="ru-RU"/>
        </w:rPr>
        <w:t>МИНИСТЕРСТВО ПРОСВЕЩЕНИЯ РОССИЙСКОЙ ФЕДЕРАЦИИ</w:t>
      </w: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28"/>
          <w:szCs w:val="28"/>
          <w:lang w:val="ru-RU" w:eastAsia="ru-RU"/>
        </w:rPr>
      </w:pPr>
      <w:r w:rsidRPr="00203204">
        <w:rPr>
          <w:rFonts w:ascii="LiberationSerif" w:eastAsia="Times New Roman" w:hAnsi="LiberationSerif" w:cs="Times New Roman"/>
          <w:color w:val="000000"/>
          <w:sz w:val="28"/>
          <w:szCs w:val="28"/>
          <w:lang w:val="ru-RU" w:eastAsia="ru-RU"/>
        </w:rPr>
        <w:t>Министерство образования и науки Чеченской Республики</w:t>
      </w:r>
    </w:p>
    <w:p w:rsidR="00203204" w:rsidRPr="00203204" w:rsidRDefault="00203204" w:rsidP="00203204">
      <w:pPr>
        <w:spacing w:after="0" w:line="240" w:lineRule="auto"/>
        <w:jc w:val="center"/>
        <w:rPr>
          <w:rFonts w:ascii="LiberationSerif" w:eastAsia="Times New Roman" w:hAnsi="LiberationSerif" w:cs="Times New Roman"/>
          <w:b/>
          <w:color w:val="000000"/>
          <w:sz w:val="28"/>
          <w:szCs w:val="28"/>
          <w:lang w:val="ru-RU" w:eastAsia="ru-RU"/>
        </w:rPr>
      </w:pPr>
      <w:r w:rsidRPr="00203204">
        <w:rPr>
          <w:rFonts w:ascii="LiberationSerif" w:eastAsia="Times New Roman" w:hAnsi="LiberationSerif" w:cs="Times New Roman"/>
          <w:b/>
          <w:color w:val="000000"/>
          <w:sz w:val="28"/>
          <w:szCs w:val="28"/>
          <w:lang w:val="ru-RU" w:eastAsia="ru-RU"/>
        </w:rPr>
        <w:t>МУ «Отдел образования Ножай-Юртовского муниципального района»</w:t>
      </w:r>
    </w:p>
    <w:p w:rsidR="00203204" w:rsidRPr="00203204" w:rsidRDefault="00203204" w:rsidP="00203204">
      <w:pPr>
        <w:spacing w:after="0" w:line="240" w:lineRule="auto"/>
        <w:ind w:firstLine="227"/>
        <w:jc w:val="center"/>
        <w:rPr>
          <w:rFonts w:ascii="LiberationSerif" w:eastAsia="Times New Roman" w:hAnsi="LiberationSerif" w:cs="Times New Roman"/>
          <w:b/>
          <w:color w:val="000000"/>
          <w:sz w:val="28"/>
          <w:szCs w:val="28"/>
          <w:lang w:val="ru-RU" w:eastAsia="ru-RU"/>
        </w:rPr>
      </w:pPr>
      <w:r w:rsidRPr="00203204">
        <w:rPr>
          <w:rFonts w:ascii="LiberationSerif" w:eastAsia="Times New Roman" w:hAnsi="LiberationSerif" w:cs="Times New Roman"/>
          <w:b/>
          <w:color w:val="000000"/>
          <w:sz w:val="28"/>
          <w:szCs w:val="28"/>
          <w:lang w:val="ru-RU" w:eastAsia="ru-RU"/>
        </w:rPr>
        <w:t>МБОУ «СОШ с. Гансолчу»</w:t>
      </w: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28"/>
          <w:szCs w:val="28"/>
          <w:lang w:val="ru-RU" w:eastAsia="ru-RU"/>
        </w:rPr>
      </w:pP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28"/>
          <w:szCs w:val="28"/>
          <w:lang w:val="ru-RU" w:eastAsia="ru-RU"/>
        </w:rPr>
      </w:pPr>
    </w:p>
    <w:tbl>
      <w:tblPr>
        <w:tblW w:w="10362" w:type="dxa"/>
        <w:jc w:val="right"/>
        <w:tblCellMar>
          <w:top w:w="15" w:type="dxa"/>
          <w:left w:w="15" w:type="dxa"/>
          <w:bottom w:w="15" w:type="dxa"/>
          <w:right w:w="15" w:type="dxa"/>
        </w:tblCellMar>
        <w:tblLook w:val="04A0" w:firstRow="1" w:lastRow="0" w:firstColumn="1" w:lastColumn="0" w:noHBand="0" w:noVBand="1"/>
      </w:tblPr>
      <w:tblGrid>
        <w:gridCol w:w="6237"/>
        <w:gridCol w:w="4125"/>
      </w:tblGrid>
      <w:tr w:rsidR="00203204" w:rsidRPr="00203204" w:rsidTr="00203204">
        <w:trPr>
          <w:trHeight w:val="2275"/>
          <w:jc w:val="right"/>
        </w:trPr>
        <w:tc>
          <w:tcPr>
            <w:tcW w:w="6237" w:type="dxa"/>
            <w:tcBorders>
              <w:top w:val="nil"/>
              <w:left w:val="nil"/>
              <w:bottom w:val="nil"/>
              <w:right w:val="nil"/>
            </w:tcBorders>
          </w:tcPr>
          <w:p w:rsidR="00203204" w:rsidRPr="00203204" w:rsidRDefault="00203204" w:rsidP="00203204">
            <w:pPr>
              <w:spacing w:after="0"/>
              <w:rPr>
                <w:rFonts w:ascii="Times New Roman" w:eastAsia="Calibri" w:hAnsi="Times New Roman" w:cs="Times New Roman"/>
                <w:b/>
                <w:bCs/>
                <w:color w:val="000000"/>
                <w:sz w:val="28"/>
                <w:szCs w:val="28"/>
                <w:lang w:val="ru-RU"/>
              </w:rPr>
            </w:pPr>
            <w:r w:rsidRPr="00203204">
              <w:rPr>
                <w:rFonts w:ascii="Times New Roman" w:eastAsia="Calibri" w:hAnsi="Times New Roman" w:cs="Times New Roman"/>
                <w:b/>
                <w:bCs/>
                <w:color w:val="000000"/>
                <w:sz w:val="28"/>
                <w:szCs w:val="28"/>
                <w:lang w:val="ru-RU"/>
              </w:rPr>
              <w:t>Принято</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 xml:space="preserve">на заседании МО учителей </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начальных классов</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рук. МО начальных классов</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_____________</w:t>
            </w:r>
            <w:r w:rsidRPr="00203204">
              <w:rPr>
                <w:rFonts w:ascii="Calibri" w:eastAsia="Calibri" w:hAnsi="Calibri" w:cs="Times New Roman"/>
                <w:lang w:val="ru-RU"/>
              </w:rPr>
              <w:t xml:space="preserve"> </w:t>
            </w:r>
            <w:r w:rsidRPr="00203204">
              <w:rPr>
                <w:rFonts w:ascii="Times New Roman" w:eastAsia="Calibri" w:hAnsi="Times New Roman" w:cs="Times New Roman"/>
                <w:bCs/>
                <w:color w:val="000000"/>
                <w:sz w:val="28"/>
                <w:szCs w:val="28"/>
                <w:lang w:val="ru-RU"/>
              </w:rPr>
              <w:t>Масхадова С.Б.</w:t>
            </w:r>
          </w:p>
          <w:p w:rsidR="00203204" w:rsidRPr="00203204" w:rsidRDefault="00203204" w:rsidP="00203204">
            <w:pPr>
              <w:spacing w:after="0"/>
              <w:rPr>
                <w:rFonts w:ascii="Times New Roman" w:eastAsia="Calibri" w:hAnsi="Times New Roman" w:cs="Times New Roman"/>
                <w:b/>
                <w:bCs/>
                <w:color w:val="000000"/>
                <w:sz w:val="28"/>
                <w:szCs w:val="28"/>
                <w:lang w:val="ru-RU"/>
              </w:rPr>
            </w:pPr>
            <w:r w:rsidRPr="00203204">
              <w:rPr>
                <w:rFonts w:ascii="Times New Roman" w:eastAsia="Calibri" w:hAnsi="Times New Roman" w:cs="Times New Roman"/>
                <w:bCs/>
                <w:color w:val="000000"/>
                <w:sz w:val="28"/>
                <w:szCs w:val="28"/>
                <w:lang w:val="ru-RU"/>
              </w:rPr>
              <w:t>Протокол № 1 от 29.08.2024 г.</w:t>
            </w:r>
          </w:p>
        </w:tc>
        <w:tc>
          <w:tcPr>
            <w:tcW w:w="4125" w:type="dxa"/>
            <w:tcBorders>
              <w:top w:val="nil"/>
              <w:left w:val="nil"/>
              <w:bottom w:val="nil"/>
              <w:right w:val="nil"/>
            </w:tcBorders>
          </w:tcPr>
          <w:p w:rsidR="00203204" w:rsidRPr="00203204" w:rsidRDefault="00203204" w:rsidP="00203204">
            <w:pPr>
              <w:spacing w:after="0"/>
              <w:rPr>
                <w:rFonts w:ascii="Times New Roman" w:eastAsia="Calibri" w:hAnsi="Times New Roman" w:cs="Times New Roman"/>
                <w:b/>
                <w:bCs/>
                <w:color w:val="000000"/>
                <w:sz w:val="28"/>
                <w:szCs w:val="28"/>
                <w:lang w:val="ru-RU"/>
              </w:rPr>
            </w:pPr>
            <w:r w:rsidRPr="00203204">
              <w:rPr>
                <w:rFonts w:ascii="Times New Roman" w:eastAsia="Calibri" w:hAnsi="Times New Roman" w:cs="Times New Roman"/>
                <w:b/>
                <w:bCs/>
                <w:color w:val="000000"/>
                <w:sz w:val="28"/>
                <w:szCs w:val="28"/>
                <w:lang w:val="ru-RU"/>
              </w:rPr>
              <w:t>Согласовано</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Зам. директора по УВР</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______________Джамуев Р.В.</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 xml:space="preserve">              </w:t>
            </w:r>
          </w:p>
          <w:p w:rsidR="00203204" w:rsidRPr="00203204" w:rsidRDefault="00203204" w:rsidP="00203204">
            <w:pPr>
              <w:spacing w:after="0"/>
              <w:rPr>
                <w:rFonts w:ascii="Times New Roman" w:eastAsia="Calibri" w:hAnsi="Times New Roman" w:cs="Times New Roman"/>
                <w:bCs/>
                <w:color w:val="000000"/>
                <w:sz w:val="28"/>
                <w:szCs w:val="28"/>
                <w:lang w:val="ru-RU"/>
              </w:rPr>
            </w:pPr>
            <w:r w:rsidRPr="00203204">
              <w:rPr>
                <w:rFonts w:ascii="Times New Roman" w:eastAsia="Calibri" w:hAnsi="Times New Roman" w:cs="Times New Roman"/>
                <w:bCs/>
                <w:color w:val="000000"/>
                <w:sz w:val="28"/>
                <w:szCs w:val="28"/>
                <w:lang w:val="ru-RU"/>
              </w:rPr>
              <w:t xml:space="preserve">         </w:t>
            </w:r>
            <w:r>
              <w:rPr>
                <w:rFonts w:ascii="Times New Roman" w:eastAsia="Calibri" w:hAnsi="Times New Roman" w:cs="Times New Roman"/>
                <w:bCs/>
                <w:color w:val="000000"/>
                <w:sz w:val="28"/>
                <w:szCs w:val="28"/>
                <w:lang w:val="ru-RU"/>
              </w:rPr>
              <w:t xml:space="preserve">                      </w:t>
            </w:r>
            <w:r w:rsidRPr="00203204">
              <w:rPr>
                <w:rFonts w:ascii="Times New Roman" w:eastAsia="Calibri" w:hAnsi="Times New Roman" w:cs="Times New Roman"/>
                <w:bCs/>
                <w:color w:val="000000"/>
                <w:sz w:val="28"/>
                <w:szCs w:val="28"/>
                <w:lang w:val="ru-RU"/>
              </w:rPr>
              <w:t xml:space="preserve"> 30.08.2024 г.</w:t>
            </w:r>
          </w:p>
        </w:tc>
      </w:tr>
    </w:tbl>
    <w:p w:rsidR="00203204" w:rsidRPr="00203204" w:rsidRDefault="00203204" w:rsidP="00203204">
      <w:pPr>
        <w:spacing w:before="240" w:after="120" w:line="240" w:lineRule="atLeast"/>
        <w:jc w:val="center"/>
        <w:outlineLvl w:val="1"/>
        <w:rPr>
          <w:rFonts w:ascii="LiberationSerif" w:eastAsia="Times New Roman" w:hAnsi="LiberationSerif" w:cs="Times New Roman"/>
          <w:b/>
          <w:bCs/>
          <w:caps/>
          <w:color w:val="000000"/>
          <w:sz w:val="28"/>
          <w:szCs w:val="28"/>
          <w:lang w:val="ru-RU" w:eastAsia="ru-RU"/>
        </w:rPr>
      </w:pPr>
    </w:p>
    <w:p w:rsidR="00203204" w:rsidRPr="00203204" w:rsidRDefault="00203204" w:rsidP="00203204">
      <w:pPr>
        <w:spacing w:before="240" w:after="120" w:line="240" w:lineRule="atLeast"/>
        <w:jc w:val="center"/>
        <w:outlineLvl w:val="1"/>
        <w:rPr>
          <w:rFonts w:ascii="LiberationSerif" w:eastAsia="Times New Roman" w:hAnsi="LiberationSerif" w:cs="Times New Roman"/>
          <w:b/>
          <w:bCs/>
          <w:caps/>
          <w:sz w:val="28"/>
          <w:szCs w:val="28"/>
          <w:lang w:val="ru-RU" w:eastAsia="ru-RU"/>
        </w:rPr>
      </w:pPr>
    </w:p>
    <w:p w:rsidR="00203204" w:rsidRPr="00203204" w:rsidRDefault="00203204" w:rsidP="00203204">
      <w:pPr>
        <w:spacing w:after="0" w:line="408" w:lineRule="auto"/>
        <w:ind w:left="120"/>
        <w:jc w:val="center"/>
        <w:rPr>
          <w:rFonts w:ascii="Calibri" w:eastAsia="Calibri" w:hAnsi="Calibri" w:cs="Times New Roman"/>
          <w:lang w:val="ru-RU"/>
        </w:rPr>
      </w:pPr>
      <w:r w:rsidRPr="00203204">
        <w:rPr>
          <w:rFonts w:ascii="LiberationSerif" w:eastAsia="Times New Roman" w:hAnsi="LiberationSerif" w:cs="Times New Roman"/>
          <w:b/>
          <w:bCs/>
          <w:caps/>
          <w:sz w:val="30"/>
          <w:szCs w:val="28"/>
          <w:lang w:val="ru-RU" w:eastAsia="ru-RU"/>
        </w:rPr>
        <w:t>РАБОЧАЯ ПРОГРАММА</w:t>
      </w:r>
      <w:r w:rsidRPr="00203204">
        <w:rPr>
          <w:rFonts w:ascii="LiberationSerif" w:eastAsia="Times New Roman" w:hAnsi="LiberationSerif" w:cs="Times New Roman"/>
          <w:b/>
          <w:bCs/>
          <w:caps/>
          <w:sz w:val="30"/>
          <w:szCs w:val="28"/>
          <w:lang w:val="ru-RU" w:eastAsia="ru-RU"/>
        </w:rPr>
        <w:br/>
      </w:r>
      <w:r w:rsidRPr="00203204">
        <w:rPr>
          <w:rFonts w:ascii="Times New Roman" w:eastAsia="Calibri" w:hAnsi="Times New Roman" w:cs="Times New Roman"/>
          <w:b/>
          <w:color w:val="000000"/>
          <w:sz w:val="28"/>
          <w:lang w:val="ru-RU"/>
        </w:rPr>
        <w:t>(ID 5059719)</w:t>
      </w:r>
    </w:p>
    <w:p w:rsidR="00203204" w:rsidRPr="00203204" w:rsidRDefault="00203204" w:rsidP="00203204">
      <w:pPr>
        <w:spacing w:after="0" w:line="240" w:lineRule="atLeast"/>
        <w:outlineLvl w:val="1"/>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tLeast"/>
        <w:jc w:val="center"/>
        <w:outlineLvl w:val="1"/>
        <w:rPr>
          <w:rFonts w:ascii="LiberationSerif" w:eastAsia="Times New Roman" w:hAnsi="LiberationSerif" w:cs="Times New Roman"/>
          <w:b/>
          <w:sz w:val="30"/>
          <w:szCs w:val="28"/>
          <w:lang w:val="ru-RU" w:eastAsia="ru-RU"/>
        </w:rPr>
      </w:pPr>
      <w:r w:rsidRPr="00203204">
        <w:rPr>
          <w:rFonts w:ascii="LiberationSerif" w:eastAsia="Times New Roman" w:hAnsi="LiberationSerif" w:cs="Times New Roman"/>
          <w:b/>
          <w:sz w:val="30"/>
          <w:szCs w:val="28"/>
          <w:lang w:val="ru-RU" w:eastAsia="ru-RU"/>
        </w:rPr>
        <w:t>учебного предмета</w:t>
      </w:r>
    </w:p>
    <w:p w:rsidR="00203204" w:rsidRPr="00203204" w:rsidRDefault="00203204" w:rsidP="00203204">
      <w:pPr>
        <w:spacing w:after="0" w:line="240" w:lineRule="auto"/>
        <w:ind w:firstLine="227"/>
        <w:jc w:val="center"/>
        <w:rPr>
          <w:rFonts w:ascii="LiberationSerif" w:eastAsia="Times New Roman" w:hAnsi="LiberationSerif" w:cs="Times New Roman"/>
          <w:b/>
          <w:sz w:val="46"/>
          <w:szCs w:val="44"/>
          <w:lang w:val="ru-RU" w:eastAsia="ru-RU"/>
        </w:rPr>
      </w:pPr>
      <w:r w:rsidRPr="00203204">
        <w:rPr>
          <w:rFonts w:ascii="LiberationSerif" w:eastAsia="Times New Roman" w:hAnsi="LiberationSerif" w:cs="Times New Roman"/>
          <w:b/>
          <w:sz w:val="46"/>
          <w:szCs w:val="44"/>
          <w:lang w:val="ru-RU" w:eastAsia="ru-RU"/>
        </w:rPr>
        <w:t>«Математика»</w:t>
      </w:r>
    </w:p>
    <w:p w:rsidR="00203204" w:rsidRPr="00203204" w:rsidRDefault="00203204" w:rsidP="00203204">
      <w:pPr>
        <w:spacing w:after="0" w:line="240" w:lineRule="auto"/>
        <w:ind w:firstLine="227"/>
        <w:jc w:val="center"/>
        <w:rPr>
          <w:rFonts w:ascii="LiberationSerif" w:eastAsia="Times New Roman" w:hAnsi="LiberationSerif" w:cs="Times New Roman"/>
          <w:b/>
          <w:sz w:val="46"/>
          <w:szCs w:val="44"/>
          <w:lang w:val="ru-RU" w:eastAsia="ru-RU"/>
        </w:rPr>
      </w:pPr>
    </w:p>
    <w:p w:rsidR="00203204" w:rsidRPr="00203204" w:rsidRDefault="00203204" w:rsidP="00203204">
      <w:pPr>
        <w:spacing w:after="0" w:line="408" w:lineRule="auto"/>
        <w:ind w:left="120"/>
        <w:jc w:val="center"/>
        <w:rPr>
          <w:rFonts w:ascii="Calibri" w:eastAsia="Calibri" w:hAnsi="Calibri" w:cs="Times New Roman"/>
          <w:b/>
          <w:lang w:val="ru-RU"/>
        </w:rPr>
      </w:pPr>
      <w:r w:rsidRPr="00203204">
        <w:rPr>
          <w:rFonts w:ascii="Times New Roman" w:eastAsia="Calibri" w:hAnsi="Times New Roman" w:cs="Times New Roman"/>
          <w:b/>
          <w:color w:val="000000"/>
          <w:sz w:val="28"/>
          <w:lang w:val="ru-RU"/>
        </w:rPr>
        <w:t xml:space="preserve">для обучающихся 1 – 4 классов </w:t>
      </w:r>
    </w:p>
    <w:p w:rsidR="00203204" w:rsidRPr="00203204" w:rsidRDefault="00203204" w:rsidP="00203204">
      <w:pPr>
        <w:spacing w:after="0" w:line="36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36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right"/>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center"/>
        <w:rPr>
          <w:rFonts w:ascii="LiberationSerif" w:eastAsia="Times New Roman" w:hAnsi="LiberationSerif" w:cs="Times New Roman"/>
          <w:b/>
          <w:sz w:val="30"/>
          <w:szCs w:val="28"/>
          <w:lang w:val="ru-RU" w:eastAsia="ru-RU"/>
        </w:rPr>
      </w:pPr>
      <w:r w:rsidRPr="00203204">
        <w:rPr>
          <w:rFonts w:ascii="LiberationSerif" w:eastAsia="Times New Roman" w:hAnsi="LiberationSerif" w:cs="Times New Roman"/>
          <w:b/>
          <w:sz w:val="30"/>
          <w:szCs w:val="28"/>
          <w:lang w:val="ru-RU" w:eastAsia="ru-RU"/>
        </w:rPr>
        <w:t xml:space="preserve">                                       Составитель: Сайдулаева Ровзан Килаповна</w:t>
      </w:r>
    </w:p>
    <w:p w:rsidR="00203204" w:rsidRPr="00203204" w:rsidRDefault="00203204" w:rsidP="00203204">
      <w:pPr>
        <w:spacing w:after="0" w:line="240" w:lineRule="auto"/>
        <w:ind w:firstLine="227"/>
        <w:jc w:val="center"/>
        <w:rPr>
          <w:rFonts w:ascii="LiberationSerif" w:eastAsia="Times New Roman" w:hAnsi="LiberationSerif" w:cs="Times New Roman"/>
          <w:b/>
          <w:sz w:val="30"/>
          <w:szCs w:val="28"/>
          <w:lang w:val="ru-RU" w:eastAsia="ru-RU"/>
        </w:rPr>
      </w:pPr>
      <w:r w:rsidRPr="00203204">
        <w:rPr>
          <w:rFonts w:ascii="LiberationSerif" w:eastAsia="Times New Roman" w:hAnsi="LiberationSerif" w:cs="Times New Roman"/>
          <w:b/>
          <w:sz w:val="30"/>
          <w:szCs w:val="28"/>
          <w:lang w:val="ru-RU" w:eastAsia="ru-RU"/>
        </w:rPr>
        <w:t xml:space="preserve">                                                                  учитель начальных классов </w:t>
      </w:r>
    </w:p>
    <w:p w:rsidR="00203204" w:rsidRPr="00203204" w:rsidRDefault="00203204" w:rsidP="00203204">
      <w:pPr>
        <w:spacing w:after="0" w:line="240" w:lineRule="auto"/>
        <w:ind w:firstLine="227"/>
        <w:jc w:val="center"/>
        <w:rPr>
          <w:rFonts w:ascii="LiberationSerif" w:eastAsia="Times New Roman" w:hAnsi="LiberationSerif" w:cs="Times New Roman"/>
          <w:b/>
          <w:sz w:val="30"/>
          <w:szCs w:val="28"/>
          <w:lang w:val="ru-RU" w:eastAsia="ru-RU"/>
        </w:rPr>
      </w:pP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30"/>
          <w:szCs w:val="28"/>
          <w:lang w:val="ru-RU" w:eastAsia="ru-RU"/>
        </w:rPr>
      </w:pPr>
    </w:p>
    <w:p w:rsidR="00203204" w:rsidRPr="00203204" w:rsidRDefault="00203204" w:rsidP="00203204">
      <w:pPr>
        <w:spacing w:after="0" w:line="240" w:lineRule="auto"/>
        <w:rPr>
          <w:rFonts w:ascii="LiberationSerif" w:eastAsia="Times New Roman" w:hAnsi="LiberationSerif" w:cs="Times New Roman"/>
          <w:color w:val="000000"/>
          <w:sz w:val="30"/>
          <w:szCs w:val="28"/>
          <w:lang w:val="ru-RU" w:eastAsia="ru-RU"/>
        </w:rPr>
      </w:pP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30"/>
          <w:szCs w:val="28"/>
          <w:lang w:val="ru-RU" w:eastAsia="ru-RU"/>
        </w:rPr>
      </w:pPr>
    </w:p>
    <w:p w:rsidR="00203204" w:rsidRPr="00203204" w:rsidRDefault="00203204" w:rsidP="00203204">
      <w:pPr>
        <w:spacing w:after="0" w:line="240" w:lineRule="auto"/>
        <w:ind w:firstLine="227"/>
        <w:jc w:val="center"/>
        <w:rPr>
          <w:rFonts w:ascii="LiberationSerif" w:eastAsia="Times New Roman" w:hAnsi="LiberationSerif" w:cs="Times New Roman"/>
          <w:b/>
          <w:color w:val="000000"/>
          <w:sz w:val="30"/>
          <w:szCs w:val="28"/>
          <w:lang w:val="ru-RU" w:eastAsia="ru-RU"/>
        </w:rPr>
      </w:pPr>
      <w:r w:rsidRPr="00203204">
        <w:rPr>
          <w:rFonts w:ascii="LiberationSerif" w:eastAsia="Times New Roman" w:hAnsi="LiberationSerif" w:cs="Times New Roman"/>
          <w:b/>
          <w:color w:val="000000"/>
          <w:sz w:val="30"/>
          <w:szCs w:val="28"/>
          <w:lang w:val="ru-RU" w:eastAsia="ru-RU"/>
        </w:rPr>
        <w:t>с. Гансолчу</w:t>
      </w:r>
    </w:p>
    <w:p w:rsidR="00203204" w:rsidRPr="00203204" w:rsidRDefault="00203204" w:rsidP="00203204">
      <w:pPr>
        <w:spacing w:after="0" w:line="240" w:lineRule="auto"/>
        <w:ind w:firstLine="227"/>
        <w:jc w:val="center"/>
        <w:rPr>
          <w:rFonts w:ascii="LiberationSerif" w:eastAsia="Times New Roman" w:hAnsi="LiberationSerif" w:cs="Times New Roman"/>
          <w:b/>
          <w:color w:val="000000"/>
          <w:sz w:val="30"/>
          <w:szCs w:val="28"/>
          <w:lang w:val="ru-RU" w:eastAsia="ru-RU"/>
        </w:rPr>
      </w:pPr>
      <w:r w:rsidRPr="00203204">
        <w:rPr>
          <w:rFonts w:ascii="LiberationSerif" w:eastAsia="Times New Roman" w:hAnsi="LiberationSerif" w:cs="Times New Roman"/>
          <w:b/>
          <w:color w:val="000000"/>
          <w:sz w:val="30"/>
          <w:szCs w:val="28"/>
          <w:lang w:val="ru-RU" w:eastAsia="ru-RU"/>
        </w:rPr>
        <w:t>2024 г.</w:t>
      </w:r>
    </w:p>
    <w:p w:rsidR="00203204" w:rsidRPr="00203204" w:rsidRDefault="00203204" w:rsidP="00203204">
      <w:pPr>
        <w:spacing w:after="0" w:line="240" w:lineRule="auto"/>
        <w:ind w:firstLine="227"/>
        <w:jc w:val="center"/>
        <w:rPr>
          <w:rFonts w:ascii="LiberationSerif" w:eastAsia="Times New Roman" w:hAnsi="LiberationSerif" w:cs="Times New Roman"/>
          <w:color w:val="000000"/>
          <w:sz w:val="28"/>
          <w:szCs w:val="28"/>
          <w:lang w:val="ru-RU" w:eastAsia="ru-RU"/>
        </w:rPr>
      </w:pPr>
    </w:p>
    <w:p w:rsidR="00E51B96" w:rsidRPr="00C17400" w:rsidRDefault="00E51B96" w:rsidP="00E51B96">
      <w:pPr>
        <w:spacing w:after="0" w:line="264" w:lineRule="auto"/>
        <w:jc w:val="center"/>
        <w:rPr>
          <w:lang w:val="ru-RU"/>
        </w:rPr>
      </w:pPr>
      <w:r w:rsidRPr="00C17400">
        <w:rPr>
          <w:rFonts w:ascii="Times New Roman" w:hAnsi="Times New Roman"/>
          <w:b/>
          <w:color w:val="000000"/>
          <w:sz w:val="28"/>
          <w:lang w:val="ru-RU"/>
        </w:rPr>
        <w:t>ПОЯСНИТЕЛЬНАЯ ЗАПИСКА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7400">
        <w:rPr>
          <w:rFonts w:ascii="Calibri" w:hAnsi="Calibri"/>
          <w:color w:val="000000"/>
          <w:sz w:val="28"/>
          <w:lang w:val="ru-RU"/>
        </w:rPr>
        <w:t xml:space="preserve">– </w:t>
      </w:r>
      <w:r w:rsidRPr="00C17400">
        <w:rPr>
          <w:rFonts w:ascii="Times New Roman" w:hAnsi="Times New Roman"/>
          <w:color w:val="000000"/>
          <w:sz w:val="28"/>
          <w:lang w:val="ru-RU"/>
        </w:rPr>
        <w:t>целое»,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«равно</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w:t>
      </w:r>
      <w:r w:rsidRPr="00C17400">
        <w:rPr>
          <w:rFonts w:ascii="Times New Roman" w:hAnsi="Times New Roman"/>
          <w:color w:val="000000"/>
          <w:sz w:val="28"/>
          <w:lang w:val="ru-RU"/>
        </w:rPr>
        <w:lastRenderedPageBreak/>
        <w:t>протяжённость по времени, образование целого из частей, изменение формы, размера);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51B96" w:rsidRPr="00C17400" w:rsidRDefault="00E51B96" w:rsidP="00E51B96">
      <w:pPr>
        <w:spacing w:after="0" w:line="264" w:lineRule="auto"/>
        <w:ind w:firstLine="600"/>
        <w:jc w:val="both"/>
        <w:rPr>
          <w:lang w:val="ru-RU"/>
        </w:rPr>
      </w:pPr>
      <w:bookmarkStart w:id="1" w:name="bc284a2b-8dc7-47b2-bec2-e0e566c832dd"/>
      <w:r w:rsidRPr="00C1740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E51B96" w:rsidRPr="00C17400" w:rsidRDefault="00E51B96" w:rsidP="00E51B96">
      <w:pPr>
        <w:rPr>
          <w:lang w:val="ru-RU"/>
        </w:rPr>
        <w:sectPr w:rsidR="00E51B96" w:rsidRPr="00C17400" w:rsidSect="00E51B96">
          <w:pgSz w:w="11906" w:h="16383"/>
          <w:pgMar w:top="709" w:right="850" w:bottom="709" w:left="993" w:header="720" w:footer="720" w:gutter="0"/>
          <w:cols w:space="720"/>
        </w:sectPr>
      </w:pPr>
    </w:p>
    <w:p w:rsidR="00E51B96" w:rsidRPr="00C17400" w:rsidRDefault="00E51B96" w:rsidP="00E51B96">
      <w:pPr>
        <w:spacing w:after="0" w:line="264" w:lineRule="auto"/>
        <w:ind w:left="120"/>
        <w:jc w:val="center"/>
        <w:rPr>
          <w:lang w:val="ru-RU"/>
        </w:rPr>
      </w:pPr>
      <w:bookmarkStart w:id="2" w:name="block-32697318"/>
      <w:bookmarkEnd w:id="0"/>
      <w:r w:rsidRPr="00C17400">
        <w:rPr>
          <w:rFonts w:ascii="Times New Roman" w:hAnsi="Times New Roman"/>
          <w:b/>
          <w:color w:val="000000"/>
          <w:sz w:val="28"/>
          <w:lang w:val="ru-RU"/>
        </w:rPr>
        <w:lastRenderedPageBreak/>
        <w:t>СОДЕРЖАНИЕ ОБУЧЕНИЯ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1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Сложение и вычитание чисел в пределах 20. </w:t>
      </w:r>
      <w:r w:rsidRPr="00D038C1">
        <w:rPr>
          <w:rFonts w:ascii="Times New Roman" w:hAnsi="Times New Roman"/>
          <w:color w:val="000000"/>
          <w:sz w:val="28"/>
          <w:lang w:val="ru-RU"/>
        </w:rPr>
        <w:t xml:space="preserve">Названия компонентов действий, результатов действий сложения, вычитания. </w:t>
      </w:r>
      <w:r w:rsidRPr="00C17400">
        <w:rPr>
          <w:rFonts w:ascii="Times New Roman" w:hAnsi="Times New Roman"/>
          <w:color w:val="000000"/>
          <w:sz w:val="28"/>
          <w:lang w:val="ru-RU"/>
        </w:rPr>
        <w:t xml:space="preserve">Вычитание как действие, обратное сложению.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справа», «сверху</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снизу», «между».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объекты (числа, величины)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общее и различное в записи арифметических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действие измерительных приборов;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два объекта, два числа;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объекты на группы по заданному основанию;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копировать изученные фигуры, рисовать от руки по собственному замыслу;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приводить примеры чисел, геометрических фигур;</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соблюдать последовательность при количественном и порядковом счёте.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читать таблицу, извлекать информацию, представленную в табличной форме.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сравнения двух объектов;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математические знаки;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строить предложения относительно заданного набора объектов.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учебную задачу, удерживать её в процессе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действовать в соответствии с предложенным образцом, инструкцией;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Совместная деятельность способствует формированию умений: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lastRenderedPageBreak/>
        <w:t>2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w:t>
      </w:r>
      <w:r w:rsidRPr="00C17400">
        <w:rPr>
          <w:rFonts w:ascii="Times New Roman" w:hAnsi="Times New Roman"/>
          <w:color w:val="000000"/>
          <w:sz w:val="28"/>
          <w:lang w:val="ru-RU"/>
        </w:rPr>
        <w:lastRenderedPageBreak/>
        <w:t>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отношения (часть – целое, больше – меньше)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модели геометрических фигур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различных решений задачи (расчётной, с геометрическим содержанием);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устанавливать соответствие между математическим выражением и его текстовым описанием;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подбирать примеры, подтверждающие суждение, вывод, ответ.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дополнять модели (схемы, изображения) готовыми числовыми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вычислений;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выбор величины, соответствующей ситуации измерения;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текстовую задачу с заданным отношением (готовым решением) по образцу;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называть числа, величины, геометрические фигуры, обладающие заданным свойством;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записывать, читать число, числовое выражение;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конструировать утверждения с использованием слов «каждый», «все».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находить с помощью учителя причину возникшей ошибки или затруднения.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51B96" w:rsidRPr="00EC5D79"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w:t>
      </w:r>
      <w:r w:rsidRPr="00C17400">
        <w:rPr>
          <w:rFonts w:ascii="Times New Roman" w:hAnsi="Times New Roman"/>
          <w:color w:val="000000"/>
          <w:sz w:val="28"/>
          <w:lang w:val="ru-RU"/>
        </w:rPr>
        <w:lastRenderedPageBreak/>
        <w:t xml:space="preserve">выслушивать мнения других участников, готовить презентацию </w:t>
      </w:r>
      <w:r w:rsidRPr="00EC5D79">
        <w:rPr>
          <w:rFonts w:ascii="Times New Roman" w:hAnsi="Times New Roman"/>
          <w:color w:val="000000"/>
          <w:sz w:val="28"/>
          <w:lang w:val="ru-RU"/>
        </w:rPr>
        <w:t>(устное выступление) решения или ответа;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совместно с учителем оценивать результаты выполнения общей работы.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3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легче на…»,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легче 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Стоимость (единицы – рубль, копейка), установление отношения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дешевле на…»,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Время (единица времени – секунда), установление отношения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медленнее на…»,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чисел в пределах 1000. Действия с числами 0 и 1.</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Письменное умножение в столбик, письменное деление уголком. </w:t>
      </w:r>
      <w:r w:rsidRPr="00C06665">
        <w:rPr>
          <w:rFonts w:ascii="Times New Roman" w:hAnsi="Times New Roman"/>
          <w:color w:val="000000"/>
          <w:sz w:val="28"/>
          <w:lang w:val="ru-RU"/>
        </w:rPr>
        <w:t xml:space="preserve">Письменное умножение, деление на однозначное число в пределах 100. </w:t>
      </w:r>
      <w:r w:rsidRPr="00C06665">
        <w:rPr>
          <w:rFonts w:ascii="Times New Roman" w:hAnsi="Times New Roman"/>
          <w:b/>
          <w:bCs/>
          <w:color w:val="000000"/>
          <w:sz w:val="28"/>
          <w:lang w:val="ru-RU"/>
        </w:rPr>
        <w:t>Проверка результата вычисления (прикидка</w:t>
      </w:r>
      <w:r w:rsidRPr="00C06665">
        <w:rPr>
          <w:rFonts w:ascii="Times New Roman" w:hAnsi="Times New Roman"/>
          <w:color w:val="000000"/>
          <w:sz w:val="28"/>
          <w:lang w:val="ru-RU"/>
        </w:rPr>
        <w:t xml:space="preserve"> или оценка результата,</w:t>
      </w:r>
      <w:r w:rsidRPr="00C17400">
        <w:rPr>
          <w:rFonts w:ascii="Times New Roman" w:hAnsi="Times New Roman"/>
          <w:color w:val="000000"/>
          <w:sz w:val="28"/>
          <w:lang w:val="ru-RU"/>
        </w:rPr>
        <w:t xml:space="preserve"> обратное действие, применение алгоритма, использование калькулятора).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Переместительное, сочетательное свойства сложения, умножения при вычислениях.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неизвестного компонента арифметического действия.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51B96" w:rsidRPr="00E51B96"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Однородные величины: сложение и вычитание.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Периметр многоугольника: измерение, вычисление, запись равенства.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Классификация объектов по двум признакам.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приём вычисления, выполнения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конструировать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прикидывать размеры фигуры, её элементов;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смысл зависимостей и математических отношений, описанных в задаче;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разные приёмы и алгоритмы вычисления;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соотносить начало, окончание, продолжительность события в практической ситуации;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моделировать предложенную практическую ситуацию;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последовательность событий, действий сюжета текстовой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читать информацию, представленную в разных формах;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заполнять таблицы сложения и умножения, дополнять данными чертёж;</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соответствие между различными записями решения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терминологию для описания отношений и зависимостей;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строить речевые высказывания для решения задач, составлять текстовую задачу;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на примерах отношения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«равно»;</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символику для составления числовых выражений;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участвовать в обсуждении ошибок в ходе и результате выполнения вычисления.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ход и результат выполнения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ошибок, характеризовать их и исправлять;</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формулировать ответ (вывод), подтверждать его объяснением, расчётами;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выполнять совместно прикидку и оценку результата выполнения общей работы.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4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объектов по массе, длине, площади, вместимости.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массы (</w:t>
      </w:r>
      <w:r w:rsidRPr="00C17400">
        <w:rPr>
          <w:rFonts w:ascii="Times New Roman" w:hAnsi="Times New Roman"/>
          <w:color w:val="333333"/>
          <w:sz w:val="28"/>
          <w:lang w:val="ru-RU"/>
        </w:rPr>
        <w:t>центнер, тонна)</w:t>
      </w:r>
      <w:r>
        <w:rPr>
          <w:rFonts w:ascii="Times New Roman" w:hAnsi="Times New Roman"/>
          <w:color w:val="333333"/>
          <w:sz w:val="28"/>
          <w:lang w:val="ru-RU"/>
        </w:rPr>
        <w:t xml:space="preserve"> </w:t>
      </w:r>
      <w:r w:rsidRPr="00C17400">
        <w:rPr>
          <w:rFonts w:ascii="Times New Roman" w:hAnsi="Times New Roman"/>
          <w:color w:val="000000"/>
          <w:sz w:val="28"/>
          <w:lang w:val="ru-RU"/>
        </w:rPr>
        <w:t>и соотношения между ними.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времени (сутки, неделя, месяц, год, век), соотношения между ними.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Доля величины времени, массы, длины.</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Умножение и деление величины на однозначное число.</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D038C1"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w:t>
      </w:r>
      <w:r w:rsidRPr="00D038C1">
        <w:rPr>
          <w:rFonts w:ascii="Times New Roman" w:hAnsi="Times New Roman"/>
          <w:color w:val="000000"/>
          <w:sz w:val="28"/>
          <w:lang w:val="ru-RU"/>
        </w:rPr>
        <w:t>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Пространственные отношения и геометрические фигуры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Наглядные представления о симметрии.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Периметр, площадь фигуры, составленной из двух </w:t>
      </w:r>
      <w:r w:rsidRPr="00D038C1">
        <w:rPr>
          <w:rFonts w:ascii="Calibri" w:hAnsi="Calibri"/>
          <w:color w:val="000000"/>
          <w:sz w:val="28"/>
          <w:lang w:val="ru-RU"/>
        </w:rPr>
        <w:t xml:space="preserve">– </w:t>
      </w:r>
      <w:r w:rsidRPr="00D038C1">
        <w:rPr>
          <w:rFonts w:ascii="Times New Roman" w:hAnsi="Times New Roman"/>
          <w:color w:val="000000"/>
          <w:sz w:val="28"/>
          <w:lang w:val="ru-RU"/>
        </w:rPr>
        <w:t>трёх прямоугольников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Математическая информация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Алгоритмы решения изученных учебных и практических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Изучение математики в 4 классе способствует освоению ряда универсальных учебных действий: познавательных универсальных учебных действий, </w:t>
      </w:r>
      <w:r w:rsidRPr="00D038C1">
        <w:rPr>
          <w:rFonts w:ascii="Times New Roman" w:hAnsi="Times New Roman"/>
          <w:color w:val="000000"/>
          <w:sz w:val="28"/>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изученных геометрических фигур в окружающем мире;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1–2 выбранным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разных формах;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интерпретировать информацию, представленную в таблице, на диаграмме;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читать числовое выражение;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описывать практическую ситуацию с использованием изученной терминологии;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инструкцию, записывать рассуждение;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выполнять прикидку и оценку результата измерений;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исправлять, прогнозировать ошибки и трудности в решении учебной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51B96" w:rsidRPr="00D038C1" w:rsidRDefault="00E51B96" w:rsidP="00E51B96">
      <w:pPr>
        <w:rPr>
          <w:lang w:val="ru-RU"/>
        </w:rPr>
        <w:sectPr w:rsidR="00E51B96" w:rsidRPr="00D038C1" w:rsidSect="00E51B96">
          <w:pgSz w:w="11906" w:h="16383"/>
          <w:pgMar w:top="709" w:right="850" w:bottom="1134" w:left="851" w:header="720" w:footer="720" w:gutter="0"/>
          <w:cols w:space="720"/>
        </w:sectPr>
      </w:pPr>
    </w:p>
    <w:bookmarkEnd w:id="2"/>
    <w:p w:rsidR="00E51B96" w:rsidRPr="00D038C1" w:rsidRDefault="00E51B96" w:rsidP="00E51B96">
      <w:pPr>
        <w:spacing w:after="0" w:line="264" w:lineRule="auto"/>
        <w:ind w:left="120"/>
        <w:jc w:val="center"/>
        <w:rPr>
          <w:lang w:val="ru-RU"/>
        </w:rPr>
      </w:pPr>
      <w:r w:rsidRPr="00D038C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ЛИЧНОСТНЫЕ РЕЗУЛЬТАТЫ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осваивать навыки организации безопасного поведения в информационной среде;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МЕТАПРЕДМЕТНЫЕ РЕЗУЛЬТАТЫ</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Познавательные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логические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038C1">
        <w:rPr>
          <w:rFonts w:ascii="Calibri" w:hAnsi="Calibri"/>
          <w:color w:val="000000"/>
          <w:sz w:val="28"/>
          <w:lang w:val="ru-RU"/>
        </w:rPr>
        <w:t xml:space="preserve">– </w:t>
      </w:r>
      <w:r w:rsidRPr="00D038C1">
        <w:rPr>
          <w:rFonts w:ascii="Times New Roman" w:hAnsi="Times New Roman"/>
          <w:color w:val="000000"/>
          <w:sz w:val="28"/>
          <w:lang w:val="ru-RU"/>
        </w:rPr>
        <w:t>целое», «причина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следствие», </w:t>
      </w:r>
      <w:r w:rsidRPr="00D038C1">
        <w:rPr>
          <w:rFonts w:ascii="Calibri" w:hAnsi="Calibri"/>
          <w:color w:val="000000"/>
          <w:sz w:val="28"/>
          <w:lang w:val="ru-RU"/>
        </w:rPr>
        <w:t>«</w:t>
      </w:r>
      <w:r w:rsidRPr="00D038C1">
        <w:rPr>
          <w:rFonts w:ascii="Times New Roman" w:hAnsi="Times New Roman"/>
          <w:color w:val="000000"/>
          <w:sz w:val="28"/>
          <w:lang w:val="ru-RU"/>
        </w:rPr>
        <w:t>протяжённость</w:t>
      </w:r>
      <w:r w:rsidRPr="00D038C1">
        <w:rPr>
          <w:rFonts w:ascii="Calibri" w:hAnsi="Calibri"/>
          <w:color w:val="000000"/>
          <w:sz w:val="28"/>
          <w:lang w:val="ru-RU"/>
        </w:rPr>
        <w:t>»</w:t>
      </w:r>
      <w:r w:rsidRPr="00D038C1">
        <w:rPr>
          <w:rFonts w:ascii="Times New Roman" w:hAnsi="Times New Roman"/>
          <w:color w:val="000000"/>
          <w:sz w:val="28"/>
          <w:lang w:val="ru-RU"/>
        </w:rPr>
        <w:t>);</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51B96" w:rsidRPr="00D038C1" w:rsidRDefault="00E51B96" w:rsidP="00E51B96">
      <w:pPr>
        <w:spacing w:after="0" w:line="264" w:lineRule="auto"/>
        <w:ind w:firstLine="600"/>
        <w:jc w:val="both"/>
        <w:rPr>
          <w:lang w:val="ru-RU"/>
        </w:rPr>
      </w:pPr>
      <w:bookmarkStart w:id="3" w:name="_Hlk175256196"/>
      <w:r w:rsidRPr="00D038C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bookmarkEnd w:id="3"/>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исследовательские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изученные методы познания (измерение, моделирование, перебор вариантов).</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Работа с информацией: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Коммуникативные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Общение: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утверждения, проверять их истинность;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комментировать процесс вычисления, построения, решения;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объяснять полученный ответ с использованием изученной терминологии;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составлять тексты заданий, аналогичные типовым изученным.</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Регулятивные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Самоорганизация: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планировать действия по решению учебной задачи для получения результата;</w:t>
      </w:r>
    </w:p>
    <w:p w:rsidR="00E51B96" w:rsidRPr="00D038C1" w:rsidRDefault="00E51B96" w:rsidP="00E51B96">
      <w:pPr>
        <w:spacing w:after="0" w:line="264" w:lineRule="auto"/>
        <w:ind w:firstLine="600"/>
        <w:jc w:val="both"/>
        <w:rPr>
          <w:lang w:val="ru-RU"/>
        </w:rPr>
      </w:pPr>
      <w:bookmarkStart w:id="4" w:name="_Hlk175256117"/>
      <w:r w:rsidRPr="00D038C1">
        <w:rPr>
          <w:rFonts w:ascii="Times New Roman" w:hAnsi="Times New Roman"/>
          <w:color w:val="000000"/>
          <w:sz w:val="28"/>
          <w:lang w:val="ru-RU"/>
        </w:rPr>
        <w:t>планировать этапы предстоящей работы, определять последовательность учебных действий;</w:t>
      </w:r>
    </w:p>
    <w:bookmarkEnd w:id="4"/>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lastRenderedPageBreak/>
        <w:t>Самоконтроль (рефлексия):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контроль процесса и результата своей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и при необходимости корректировать способы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51B96" w:rsidRPr="00D038C1" w:rsidRDefault="00E51B96" w:rsidP="00E51B96">
      <w:pPr>
        <w:spacing w:after="0" w:line="264" w:lineRule="auto"/>
        <w:ind w:firstLine="600"/>
        <w:jc w:val="both"/>
        <w:rPr>
          <w:lang w:val="ru-RU"/>
        </w:rPr>
      </w:pPr>
      <w:bookmarkStart w:id="5" w:name="_Hlk175256137"/>
      <w:r w:rsidRPr="00D038C1">
        <w:rPr>
          <w:rFonts w:ascii="Times New Roman" w:hAnsi="Times New Roman"/>
          <w:color w:val="000000"/>
          <w:sz w:val="28"/>
          <w:lang w:val="ru-RU"/>
        </w:rPr>
        <w:t>оценивать рациональность своих действий, давать им качественную характеристику.</w:t>
      </w:r>
    </w:p>
    <w:bookmarkEnd w:id="5"/>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Совместная деятельность: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ПРЕДМЕТНЫЕ РЕЗУЛЬТАТЫ</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1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от 0 до 20;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пересчитывать различные объекты, устанавливать порядковый номер объекта;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числа, большее или меньшее данного числа на заданное число;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038C1">
        <w:rPr>
          <w:rFonts w:ascii="Calibri" w:hAnsi="Calibri"/>
          <w:color w:val="000000"/>
          <w:sz w:val="28"/>
          <w:lang w:val="ru-RU"/>
        </w:rPr>
        <w:t xml:space="preserve">– </w:t>
      </w:r>
      <w:r w:rsidRPr="00D038C1">
        <w:rPr>
          <w:rFonts w:ascii="Times New Roman" w:hAnsi="Times New Roman"/>
          <w:color w:val="000000"/>
          <w:sz w:val="28"/>
          <w:lang w:val="ru-RU"/>
        </w:rPr>
        <w:t>короче», «выше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ниже», «шире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уже»;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измерять длину отрезка (в см), чертить отрезок заданной длины;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число и цифру;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между объектами соотношения: «слева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справа», «спереди</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сзади», </w:t>
      </w:r>
      <w:r w:rsidRPr="00D038C1">
        <w:rPr>
          <w:rFonts w:ascii="Times New Roman" w:hAnsi="Times New Roman"/>
          <w:color w:val="333333"/>
          <w:sz w:val="28"/>
          <w:lang w:val="ru-RU"/>
        </w:rPr>
        <w:t>«</w:t>
      </w:r>
      <w:r w:rsidRPr="00D038C1">
        <w:rPr>
          <w:rFonts w:ascii="Times New Roman" w:hAnsi="Times New Roman"/>
          <w:color w:val="000000"/>
          <w:sz w:val="28"/>
          <w:lang w:val="ru-RU"/>
        </w:rPr>
        <w:t>между</w:t>
      </w:r>
      <w:r w:rsidRPr="00D038C1">
        <w:rPr>
          <w:rFonts w:ascii="Times New Roman" w:hAnsi="Times New Roman"/>
          <w:color w:val="333333"/>
          <w:sz w:val="28"/>
          <w:lang w:val="ru-RU"/>
        </w:rPr>
        <w:t>»</w:t>
      </w:r>
      <w:r w:rsidRPr="00D038C1">
        <w:rPr>
          <w:rFonts w:ascii="Times New Roman" w:hAnsi="Times New Roman"/>
          <w:color w:val="000000"/>
          <w:sz w:val="28"/>
          <w:lang w:val="ru-RU"/>
        </w:rPr>
        <w:t>;</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различать строки и столбцы таблицы, вносить данное в таблицу, извлекать данное или данные из таблицы;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два объекта (числа, геометрические фигуры);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распределять объекты на две группы по заданному основанию.</w:t>
      </w:r>
    </w:p>
    <w:p w:rsidR="00E51B96" w:rsidRPr="00D038C1" w:rsidRDefault="00E51B96" w:rsidP="00E51B96">
      <w:pPr>
        <w:spacing w:after="0" w:line="264" w:lineRule="auto"/>
        <w:ind w:left="120"/>
        <w:jc w:val="both"/>
        <w:rPr>
          <w:lang w:val="ru-RU"/>
        </w:rPr>
      </w:pP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во</w:t>
      </w:r>
      <w:r w:rsidRPr="00D038C1">
        <w:rPr>
          <w:rFonts w:ascii="Times New Roman" w:hAnsi="Times New Roman"/>
          <w:b/>
          <w:i/>
          <w:color w:val="000000"/>
          <w:sz w:val="28"/>
          <w:lang w:val="ru-RU"/>
        </w:rPr>
        <w:t xml:space="preserve"> </w:t>
      </w:r>
      <w:r w:rsidRPr="00D038C1">
        <w:rPr>
          <w:rFonts w:ascii="Times New Roman" w:hAnsi="Times New Roman"/>
          <w:b/>
          <w:color w:val="000000"/>
          <w:sz w:val="28"/>
          <w:lang w:val="ru-RU"/>
        </w:rPr>
        <w:t>2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сложения, вычитания;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 называть геометрические фигуры: прямой угол, ломаную, многоугольник;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измерение длин реальных объектов с помощью линейки;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проводить одно-двухшаговые логические рассуждения и делать выводы;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закономерность в ряду объектов (чисел,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группы объектов (находить общее, различное);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геометрических фигур в окружающем мире;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подбирать примеры, подтверждающие суждение, ответ;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(дополнять) текстовую задачу;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проверять правильность вычисления, измерения.</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 xml:space="preserve">К концу обучения в </w:t>
      </w:r>
      <w:r w:rsidRPr="00D038C1">
        <w:rPr>
          <w:rFonts w:ascii="Times New Roman" w:hAnsi="Times New Roman"/>
          <w:b/>
          <w:color w:val="000000"/>
          <w:sz w:val="28"/>
          <w:lang w:val="ru-RU"/>
        </w:rPr>
        <w:t>3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действия умножение и деление с числами 0 и 1;</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находить долю величины (половина, четверть);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выраженные долями;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сравнивать фигуры по площади (наложение, сопоставление числовых значений);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периметр прямоугольника (квадрата), площадь прямоугольника (квадрата);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одному-двум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(находить общее, различное, уникальное);</w:t>
      </w:r>
    </w:p>
    <w:p w:rsidR="00E51B96" w:rsidRPr="00E51B96"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верное решение математической задачи.</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4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многозначные числа;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51B96" w:rsidRPr="00A51772"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вычислять значение числового выражения (со скобками или без скобок), содержащего 2–4 арифметических действия, использовать при вычислениях </w:t>
      </w:r>
      <w:r w:rsidRPr="00A51772">
        <w:rPr>
          <w:rFonts w:ascii="Times New Roman" w:hAnsi="Times New Roman"/>
          <w:color w:val="000000"/>
          <w:sz w:val="28"/>
          <w:lang w:val="ru-RU"/>
        </w:rPr>
        <w:t>изученные свойства арифметических действий;</w:t>
      </w:r>
    </w:p>
    <w:p w:rsidR="00E51B96" w:rsidRPr="00D038C1" w:rsidRDefault="00E51B96" w:rsidP="00E51B96">
      <w:pPr>
        <w:spacing w:after="0" w:line="264" w:lineRule="auto"/>
        <w:ind w:firstLine="600"/>
        <w:jc w:val="both"/>
        <w:rPr>
          <w:lang w:val="ru-RU"/>
        </w:rPr>
      </w:pPr>
      <w:r w:rsidRPr="00A51772">
        <w:rPr>
          <w:rFonts w:ascii="Times New Roman" w:hAnsi="Times New Roman"/>
          <w:color w:val="000000"/>
          <w:sz w:val="28"/>
          <w:lang w:val="ru-RU"/>
        </w:rPr>
        <w:t>выполнять прикидку результата вычислений, проверку полученного ответа по критериям:</w:t>
      </w:r>
      <w:r w:rsidRPr="00D038C1">
        <w:rPr>
          <w:rFonts w:ascii="Times New Roman" w:hAnsi="Times New Roman"/>
          <w:color w:val="000000"/>
          <w:sz w:val="28"/>
          <w:lang w:val="ru-RU"/>
        </w:rPr>
        <w:t xml:space="preserve"> достоверность (реальность), соответствие правилу (алгоритму), а также с помощью калькулятора;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долю величины, величину по её доле;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(двух-трёхшаговые);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заполнять данными предложенную таблицу, столбчатую диаграмму;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текстовой задачи, числовое выражение;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51B96" w:rsidRDefault="00E51B96">
      <w:pPr>
        <w:rPr>
          <w:lang w:val="ru-RU"/>
        </w:rPr>
        <w:sectPr w:rsidR="00E51B96" w:rsidSect="00E51B96">
          <w:pgSz w:w="11906" w:h="16838"/>
          <w:pgMar w:top="568" w:right="850" w:bottom="568" w:left="993" w:header="708" w:footer="708" w:gutter="0"/>
          <w:cols w:space="708"/>
          <w:docGrid w:linePitch="360"/>
        </w:sectPr>
      </w:pPr>
    </w:p>
    <w:p w:rsidR="00E51B96" w:rsidRPr="00E51B96" w:rsidRDefault="00E51B96" w:rsidP="00E51B96">
      <w:pPr>
        <w:spacing w:after="0"/>
        <w:ind w:left="120"/>
      </w:pPr>
      <w:r w:rsidRPr="00E51B96">
        <w:rPr>
          <w:rFonts w:ascii="Times New Roman" w:hAnsi="Times New Roman"/>
          <w:b/>
          <w:color w:val="000000"/>
          <w:sz w:val="28"/>
        </w:rPr>
        <w:lastRenderedPageBreak/>
        <w:t xml:space="preserve">ТЕМАТИЧЕСКОЕ ПЛАНИРОВАНИЕ </w:t>
      </w:r>
    </w:p>
    <w:p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t xml:space="preserve"> 1 КЛАСС </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2916"/>
        <w:gridCol w:w="946"/>
        <w:gridCol w:w="1657"/>
        <w:gridCol w:w="1966"/>
        <w:gridCol w:w="1910"/>
        <w:gridCol w:w="4652"/>
      </w:tblGrid>
      <w:tr w:rsidR="00E51B96" w:rsidRPr="00E51B96" w:rsidTr="00E51B96">
        <w:trPr>
          <w:trHeight w:val="144"/>
          <w:tblCellSpacing w:w="20" w:type="nil"/>
        </w:trPr>
        <w:tc>
          <w:tcPr>
            <w:tcW w:w="837" w:type="dxa"/>
            <w:vMerge w:val="restart"/>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rsidR="00E51B96" w:rsidRPr="00E51B96" w:rsidRDefault="00E51B96" w:rsidP="00E51B96">
            <w:pPr>
              <w:spacing w:after="0"/>
              <w:ind w:left="135"/>
              <w:jc w:val="center"/>
              <w:rPr>
                <w:rFonts w:ascii="Calibri" w:eastAsia="Calibri" w:hAnsi="Calibri" w:cs="Times New Roman"/>
              </w:rPr>
            </w:pPr>
          </w:p>
        </w:tc>
        <w:tc>
          <w:tcPr>
            <w:tcW w:w="2916" w:type="dxa"/>
            <w:vMerge w:val="restart"/>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b/>
                <w:color w:val="000000"/>
                <w:sz w:val="24"/>
              </w:rPr>
              <w:t>Наименование разделов и тем программы</w:t>
            </w:r>
          </w:p>
          <w:p w:rsidR="00E51B96" w:rsidRPr="00E51B96" w:rsidRDefault="00E51B96" w:rsidP="00E51B96">
            <w:pPr>
              <w:spacing w:after="0"/>
              <w:ind w:left="135"/>
              <w:jc w:val="center"/>
              <w:rPr>
                <w:rFonts w:ascii="Calibri" w:eastAsia="Calibri" w:hAnsi="Calibri" w:cs="Times New Roman"/>
              </w:rPr>
            </w:pPr>
          </w:p>
        </w:tc>
        <w:tc>
          <w:tcPr>
            <w:tcW w:w="6479" w:type="dxa"/>
            <w:gridSpan w:val="4"/>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t>Количество часов</w:t>
            </w:r>
          </w:p>
        </w:tc>
        <w:tc>
          <w:tcPr>
            <w:tcW w:w="4652"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Электронные (цифровые) образовательные ресурсы</w:t>
            </w:r>
          </w:p>
          <w:p w:rsidR="00E51B96" w:rsidRPr="00E51B96" w:rsidRDefault="00E51B96" w:rsidP="00E51B96">
            <w:pPr>
              <w:spacing w:after="0"/>
              <w:ind w:left="135"/>
              <w:jc w:val="center"/>
              <w:rPr>
                <w:rFonts w:ascii="Calibri" w:eastAsia="Calibri" w:hAnsi="Calibri" w:cs="Times New Roman"/>
              </w:rPr>
            </w:pPr>
          </w:p>
        </w:tc>
      </w:tr>
      <w:tr w:rsidR="00E51B96" w:rsidRPr="00E51B96" w:rsidTr="00E51B96">
        <w:trPr>
          <w:trHeight w:val="144"/>
          <w:tblCellSpacing w:w="20" w:type="nil"/>
        </w:trPr>
        <w:tc>
          <w:tcPr>
            <w:tcW w:w="837" w:type="dxa"/>
            <w:vMerge/>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c>
          <w:tcPr>
            <w:tcW w:w="2916" w:type="dxa"/>
            <w:vMerge/>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Всего</w:t>
            </w:r>
          </w:p>
          <w:p w:rsidR="00E51B96" w:rsidRPr="00E51B96" w:rsidRDefault="00E51B96" w:rsidP="00E51B96">
            <w:pPr>
              <w:spacing w:after="0"/>
              <w:ind w:left="135"/>
              <w:jc w:val="center"/>
              <w:rPr>
                <w:rFonts w:ascii="Calibri" w:eastAsia="Calibri" w:hAnsi="Calibri" w:cs="Times New Roman"/>
              </w:rPr>
            </w:pPr>
          </w:p>
        </w:tc>
        <w:tc>
          <w:tcPr>
            <w:tcW w:w="1657" w:type="dxa"/>
          </w:tcPr>
          <w:p w:rsidR="00E51B96" w:rsidRPr="00E51B96" w:rsidRDefault="00E51B96" w:rsidP="00E51B96">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Контрольные работы</w:t>
            </w:r>
          </w:p>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Практические работы</w:t>
            </w:r>
          </w:p>
          <w:p w:rsidR="00E51B96" w:rsidRPr="00E51B96" w:rsidRDefault="00E51B96" w:rsidP="00E51B96">
            <w:pPr>
              <w:spacing w:after="0"/>
              <w:ind w:left="135"/>
              <w:jc w:val="center"/>
              <w:rPr>
                <w:rFonts w:ascii="Calibri" w:eastAsia="Calibri" w:hAnsi="Calibri" w:cs="Times New Roman"/>
              </w:rPr>
            </w:pPr>
          </w:p>
        </w:tc>
        <w:tc>
          <w:tcPr>
            <w:tcW w:w="4652" w:type="dxa"/>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Раздел 1.</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Числа и величины</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rPr>
              <w:t>Числа от 1 до 9</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5</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vAlign w:val="center"/>
          </w:tcPr>
          <w:p w:rsidR="00E51B96" w:rsidRPr="00E51B96" w:rsidRDefault="00E51B96" w:rsidP="00E51B96">
            <w:pPr>
              <w:spacing w:after="0"/>
              <w:ind w:left="57"/>
              <w:jc w:val="center"/>
              <w:rPr>
                <w:rFonts w:ascii="Times New Roman" w:eastAsia="Calibri" w:hAnsi="Times New Roman"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Числа от 0 до 10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4</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Числа от 11 до 20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3</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1.4</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Длина. Измерение длины</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left w:val="single" w:sz="4" w:space="0" w:color="auto"/>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Раздел 2.</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Арифметические действия</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10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6</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20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3</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39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lastRenderedPageBreak/>
              <w:t>Раздел 3.</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Текстовые задачи</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16"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Текстовые задачи</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23</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4652"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w:t>
            </w:r>
            <w:r w:rsidRPr="00E51B96">
              <w:rPr>
                <w:rFonts w:ascii="Times New Roman" w:eastAsia="Calibri" w:hAnsi="Times New Roman" w:cs="Times New Roman"/>
                <w:color w:val="000000"/>
                <w:sz w:val="24"/>
              </w:rPr>
              <w:t>3</w:t>
            </w:r>
          </w:p>
        </w:tc>
        <w:tc>
          <w:tcPr>
            <w:tcW w:w="1657" w:type="dxa"/>
          </w:tcPr>
          <w:p w:rsidR="00E51B96" w:rsidRPr="00E51B96" w:rsidRDefault="00E51B96" w:rsidP="00E51B96">
            <w:pPr>
              <w:spacing w:after="0"/>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rPr>
            </w:pPr>
          </w:p>
        </w:tc>
      </w:tr>
      <w:tr w:rsidR="00E51B96" w:rsidRPr="00BB7F91"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w:t>
            </w:r>
            <w:r w:rsidRPr="00E51B96">
              <w:rPr>
                <w:rFonts w:ascii="Times New Roman" w:eastAsia="Calibri" w:hAnsi="Times New Roman" w:cs="Times New Roman"/>
                <w:color w:val="000000"/>
                <w:sz w:val="24"/>
                <w:lang w:val="ru-RU"/>
              </w:rPr>
              <w:t xml:space="preserve"> </w:t>
            </w:r>
            <w:r w:rsidRPr="00E51B96">
              <w:rPr>
                <w:rFonts w:ascii="Times New Roman" w:eastAsia="Calibri" w:hAnsi="Times New Roman" w:cs="Times New Roman"/>
                <w:b/>
                <w:color w:val="000000"/>
                <w:sz w:val="24"/>
                <w:lang w:val="ru-RU"/>
              </w:rPr>
              <w:t>Пространственные отношения и геометрические фигуры</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rPr>
              <w:t>Пространственные отношения</w:t>
            </w:r>
          </w:p>
        </w:tc>
        <w:tc>
          <w:tcPr>
            <w:tcW w:w="946" w:type="dxa"/>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3</w:t>
            </w:r>
          </w:p>
        </w:tc>
        <w:tc>
          <w:tcPr>
            <w:tcW w:w="1657" w:type="dxa"/>
            <w:shd w:val="clear" w:color="auto" w:fill="FFFFFF"/>
          </w:tcPr>
          <w:p w:rsidR="00E51B96" w:rsidRPr="00E51B96" w:rsidRDefault="00E51B96" w:rsidP="00E51B96">
            <w:pPr>
              <w:spacing w:after="0"/>
              <w:ind w:left="135"/>
              <w:jc w:val="center"/>
              <w:rPr>
                <w:rFonts w:ascii="Calibri" w:eastAsia="Calibri" w:hAnsi="Calibri" w:cs="Times New Roman"/>
              </w:rPr>
            </w:pPr>
          </w:p>
        </w:tc>
        <w:tc>
          <w:tcPr>
            <w:tcW w:w="1966" w:type="dxa"/>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фигуры</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16</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ind w:left="222"/>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ind w:left="222"/>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5.</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Математическая информация</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Характеристика объекта, группы объектов</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13</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BB7F91"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Таблицы</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9</w:t>
            </w:r>
          </w:p>
        </w:tc>
        <w:tc>
          <w:tcPr>
            <w:tcW w:w="1657" w:type="dxa"/>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22</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ind w:left="342"/>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ind w:left="342"/>
              <w:jc w:val="center"/>
              <w:rPr>
                <w:rFonts w:ascii="Calibri" w:eastAsia="Calibri" w:hAnsi="Calibri" w:cs="Times New Roman"/>
                <w:lang w:val="ru-RU"/>
              </w:rPr>
            </w:pP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132</w:t>
            </w:r>
          </w:p>
        </w:tc>
        <w:tc>
          <w:tcPr>
            <w:tcW w:w="1657" w:type="dxa"/>
          </w:tcPr>
          <w:p w:rsidR="00E51B96" w:rsidRPr="00E51B96" w:rsidRDefault="00E51B96" w:rsidP="00E51B96">
            <w:pPr>
              <w:spacing w:after="0"/>
              <w:ind w:left="135"/>
              <w:jc w:val="center"/>
              <w:rPr>
                <w:rFonts w:ascii="Times New Roman" w:eastAsia="Calibri" w:hAnsi="Times New Roman" w:cs="Times New Roman"/>
                <w:color w:val="000000"/>
                <w:sz w:val="24"/>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1910" w:type="dxa"/>
            <w:tcBorders>
              <w:left w:val="single" w:sz="4" w:space="0" w:color="auto"/>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4652" w:type="dxa"/>
            <w:tcBorders>
              <w:lef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rPr>
            </w:pPr>
          </w:p>
        </w:tc>
      </w:tr>
    </w:tbl>
    <w:p w:rsidR="00E51B96" w:rsidRPr="00E51B96" w:rsidRDefault="00E51B96" w:rsidP="00E51B96">
      <w:pPr>
        <w:sectPr w:rsidR="00E51B96" w:rsidRPr="00E51B96" w:rsidSect="00E51B96">
          <w:pgSz w:w="16383" w:h="11906" w:orient="landscape"/>
          <w:pgMar w:top="568" w:right="850" w:bottom="1134" w:left="851" w:header="720" w:footer="720" w:gutter="0"/>
          <w:cols w:space="720"/>
        </w:sectPr>
      </w:pPr>
    </w:p>
    <w:p w:rsidR="00E51B96" w:rsidRPr="00E51B96" w:rsidRDefault="00E51B96" w:rsidP="00E51B96">
      <w:pPr>
        <w:spacing w:after="0"/>
        <w:ind w:left="120"/>
      </w:pPr>
      <w:r w:rsidRPr="00E51B96">
        <w:rPr>
          <w:rFonts w:ascii="Times New Roman" w:hAnsi="Times New Roman"/>
          <w:b/>
          <w:color w:val="000000"/>
          <w:sz w:val="28"/>
        </w:rPr>
        <w:lastRenderedPageBreak/>
        <w:t xml:space="preserve"> 2 КЛАСС</w:t>
      </w:r>
    </w:p>
    <w:tbl>
      <w:tblPr>
        <w:tblW w:w="14885" w:type="dxa"/>
        <w:tblInd w:w="-851"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08"/>
        <w:gridCol w:w="2977"/>
        <w:gridCol w:w="992"/>
        <w:gridCol w:w="1559"/>
        <w:gridCol w:w="1845"/>
        <w:gridCol w:w="1985"/>
        <w:gridCol w:w="4719"/>
      </w:tblGrid>
      <w:tr w:rsidR="00E51B96" w:rsidRPr="00E51B96" w:rsidTr="00E51B96">
        <w:trPr>
          <w:trHeight w:val="144"/>
        </w:trPr>
        <w:tc>
          <w:tcPr>
            <w:tcW w:w="80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 п/п</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297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Наименование разделов и тем программы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6381" w:type="dxa"/>
            <w:gridSpan w:val="4"/>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Количество часов</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Электронные (цифровые) образовательные ресурсы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80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c>
          <w:tcPr>
            <w:tcW w:w="297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21"/>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Всего</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Дата изучения</w:t>
            </w: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Контрольные работы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Практические работы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1.</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Числа и величины</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Числа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8</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2.</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Арифметические действия</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Сложение и вычитание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Умножение и деление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25</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2.3</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Арифметические действия с числами в пределах 100</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55</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3.</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Текстовые задачи</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3.1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Текстовые задачи</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BB7F91"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4.</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Пространственные отношения и геометрические фигуры</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4.1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фигуры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 xml:space="preserve">ЭФУ«Математика»2кл. 2-х частях, 2023, </w:t>
            </w:r>
            <w:r w:rsidRPr="00E51B96">
              <w:rPr>
                <w:rFonts w:ascii="Times New Roman" w:eastAsia="Times New Roman" w:hAnsi="Times New Roman" w:cs="Times New Roman"/>
                <w:color w:val="000000"/>
                <w:sz w:val="24"/>
                <w:szCs w:val="20"/>
                <w:lang w:val="ru-RU" w:eastAsia="ru-RU"/>
              </w:rPr>
              <w:lastRenderedPageBreak/>
              <w:t>Моро М.И. и др.</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lastRenderedPageBreak/>
              <w:t>4.2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19</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5.</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Математическая информация</w:t>
            </w:r>
          </w:p>
        </w:tc>
      </w:tr>
      <w:tr w:rsidR="00E51B96" w:rsidRPr="00BB7F91"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Математическая информация</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BB7F91"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Повторение пройденного материала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9</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Итоговый контроль (контрольные и проверочные работы)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ОБЩЕЕ КОЛИЧЕСТВО ЧАСОВ ПО ПРОГРАММЕ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136</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0</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bl>
    <w:p w:rsidR="00E51B96" w:rsidRPr="00E51B96" w:rsidRDefault="00E51B96" w:rsidP="00E51B96">
      <w:pPr>
        <w:rPr>
          <w:lang w:val="ru-RU"/>
        </w:rPr>
        <w:sectPr w:rsidR="00E51B96" w:rsidRPr="00E51B96" w:rsidSect="00E51B96">
          <w:pgSz w:w="16383" w:h="11906" w:orient="landscape"/>
          <w:pgMar w:top="426" w:right="850" w:bottom="1134" w:left="1701" w:header="720" w:footer="720" w:gutter="0"/>
          <w:cols w:space="720"/>
        </w:sectPr>
      </w:pPr>
    </w:p>
    <w:p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4"/>
        <w:gridCol w:w="2973"/>
        <w:gridCol w:w="1132"/>
        <w:gridCol w:w="1417"/>
        <w:gridCol w:w="1854"/>
        <w:gridCol w:w="1743"/>
        <w:gridCol w:w="4962"/>
      </w:tblGrid>
      <w:tr w:rsidR="00E160CB" w:rsidRPr="00E51B96" w:rsidTr="00E160CB">
        <w:trPr>
          <w:trHeight w:val="144"/>
          <w:tblCellSpacing w:w="20" w:type="nil"/>
        </w:trPr>
        <w:tc>
          <w:tcPr>
            <w:tcW w:w="804"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rsidR="00E160CB" w:rsidRPr="00E51B96" w:rsidRDefault="00E160CB" w:rsidP="00E160CB">
            <w:pPr>
              <w:spacing w:after="0"/>
              <w:ind w:left="135"/>
              <w:jc w:val="center"/>
              <w:rPr>
                <w:rFonts w:ascii="Calibri" w:eastAsia="Calibri" w:hAnsi="Calibri" w:cs="Times New Roman"/>
              </w:rPr>
            </w:pPr>
          </w:p>
        </w:tc>
        <w:tc>
          <w:tcPr>
            <w:tcW w:w="2973"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Наименование разделов и тем программы</w:t>
            </w:r>
          </w:p>
          <w:p w:rsidR="00E160CB" w:rsidRPr="00E51B96" w:rsidRDefault="00E160CB" w:rsidP="00E160CB">
            <w:pPr>
              <w:spacing w:after="0"/>
              <w:ind w:left="135"/>
              <w:jc w:val="center"/>
              <w:rPr>
                <w:rFonts w:ascii="Calibri" w:eastAsia="Calibri" w:hAnsi="Calibri" w:cs="Times New Roman"/>
              </w:rPr>
            </w:pPr>
          </w:p>
        </w:tc>
        <w:tc>
          <w:tcPr>
            <w:tcW w:w="6146" w:type="dxa"/>
            <w:gridSpan w:val="4"/>
            <w:tcBorders>
              <w:right w:val="single" w:sz="4" w:space="0" w:color="auto"/>
            </w:tcBorders>
            <w:tcMar>
              <w:top w:w="50" w:type="dxa"/>
              <w:left w:w="100" w:type="dxa"/>
            </w:tcMar>
            <w:vAlign w:val="center"/>
          </w:tcPr>
          <w:p w:rsidR="00E160CB" w:rsidRPr="00E51B96" w:rsidRDefault="00E160CB"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Количество часов</w:t>
            </w:r>
          </w:p>
        </w:tc>
        <w:tc>
          <w:tcPr>
            <w:tcW w:w="4962"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Электронные (цифровые) образовательные ресурсы</w:t>
            </w:r>
          </w:p>
          <w:p w:rsidR="00E160CB" w:rsidRPr="00E51B96" w:rsidRDefault="00E160CB" w:rsidP="00E160CB">
            <w:pPr>
              <w:spacing w:after="0"/>
              <w:ind w:left="135"/>
              <w:jc w:val="center"/>
              <w:rPr>
                <w:rFonts w:ascii="Calibri" w:eastAsia="Calibri" w:hAnsi="Calibri" w:cs="Times New Roman"/>
              </w:rPr>
            </w:pPr>
          </w:p>
        </w:tc>
      </w:tr>
      <w:tr w:rsidR="00E160CB" w:rsidRPr="00E51B96" w:rsidTr="00E160CB">
        <w:trPr>
          <w:trHeight w:val="144"/>
          <w:tblCellSpacing w:w="20" w:type="nil"/>
        </w:trPr>
        <w:tc>
          <w:tcPr>
            <w:tcW w:w="804" w:type="dxa"/>
            <w:vMerge/>
            <w:tcBorders>
              <w:top w:val="nil"/>
            </w:tcBorders>
            <w:tcMar>
              <w:top w:w="50" w:type="dxa"/>
              <w:left w:w="100" w:type="dxa"/>
            </w:tcMar>
          </w:tcPr>
          <w:p w:rsidR="00E160CB" w:rsidRPr="00E51B96" w:rsidRDefault="00E160CB" w:rsidP="00E160CB">
            <w:pPr>
              <w:jc w:val="center"/>
              <w:rPr>
                <w:rFonts w:ascii="Calibri" w:eastAsia="Calibri" w:hAnsi="Calibri" w:cs="Times New Roman"/>
              </w:rPr>
            </w:pPr>
          </w:p>
        </w:tc>
        <w:tc>
          <w:tcPr>
            <w:tcW w:w="2973" w:type="dxa"/>
            <w:vMerge/>
            <w:tcBorders>
              <w:top w:val="nil"/>
            </w:tcBorders>
            <w:tcMar>
              <w:top w:w="50" w:type="dxa"/>
              <w:left w:w="100" w:type="dxa"/>
            </w:tcMar>
          </w:tcPr>
          <w:p w:rsidR="00E160CB" w:rsidRPr="00E51B96" w:rsidRDefault="00E160CB" w:rsidP="00E160CB">
            <w:pPr>
              <w:jc w:val="center"/>
              <w:rPr>
                <w:rFonts w:ascii="Calibri" w:eastAsia="Calibri" w:hAnsi="Calibri" w:cs="Times New Roman"/>
              </w:rPr>
            </w:pPr>
          </w:p>
        </w:tc>
        <w:tc>
          <w:tcPr>
            <w:tcW w:w="1132" w:type="dxa"/>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Всего</w:t>
            </w:r>
          </w:p>
          <w:p w:rsidR="00E160CB" w:rsidRPr="00E51B96" w:rsidRDefault="00E160CB" w:rsidP="00E160CB">
            <w:pPr>
              <w:spacing w:after="0"/>
              <w:ind w:left="135"/>
              <w:jc w:val="center"/>
              <w:rPr>
                <w:rFonts w:ascii="Calibri" w:eastAsia="Calibri" w:hAnsi="Calibri" w:cs="Times New Roman"/>
              </w:rPr>
            </w:pPr>
          </w:p>
        </w:tc>
        <w:tc>
          <w:tcPr>
            <w:tcW w:w="1417" w:type="dxa"/>
          </w:tcPr>
          <w:p w:rsidR="00E160CB" w:rsidRPr="00E51B96" w:rsidRDefault="00E160CB" w:rsidP="00E160CB">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854" w:type="dxa"/>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Контрольные работы</w:t>
            </w:r>
          </w:p>
          <w:p w:rsidR="00E160CB" w:rsidRPr="00E51B96" w:rsidRDefault="00E160CB"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Практические работы</w:t>
            </w:r>
          </w:p>
          <w:p w:rsidR="00E160CB" w:rsidRPr="00E51B96" w:rsidRDefault="00E160CB" w:rsidP="00E160CB">
            <w:pPr>
              <w:spacing w:after="0"/>
              <w:ind w:left="135"/>
              <w:jc w:val="center"/>
              <w:rPr>
                <w:rFonts w:ascii="Calibri" w:eastAsia="Calibri" w:hAnsi="Calibri" w:cs="Times New Roman"/>
              </w:rPr>
            </w:pPr>
          </w:p>
        </w:tc>
        <w:tc>
          <w:tcPr>
            <w:tcW w:w="4962" w:type="dxa"/>
            <w:vMerge/>
            <w:tcMar>
              <w:top w:w="50" w:type="dxa"/>
              <w:left w:w="100" w:type="dxa"/>
            </w:tcMar>
          </w:tcPr>
          <w:p w:rsidR="00E160CB" w:rsidRPr="00E51B96" w:rsidRDefault="00E160CB"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1.</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Числа и величины</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Числа</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10</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02.09-17-09</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М.И. 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6">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Величины</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8</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18.09-01.10</w:t>
            </w:r>
          </w:p>
        </w:tc>
        <w:tc>
          <w:tcPr>
            <w:tcW w:w="1854"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left w:val="single" w:sz="4" w:space="0" w:color="auto"/>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7">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18</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2.</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Арифметические действия</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Вычисления</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40</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02.10-18.12</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8">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Числовые выражения</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19.12-13.01</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9">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47</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9923" w:type="dxa"/>
            <w:gridSpan w:val="6"/>
            <w:tcBorders>
              <w:right w:val="single" w:sz="4" w:space="0" w:color="auto"/>
            </w:tcBorders>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3.</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Текстовые задачи</w:t>
            </w:r>
          </w:p>
        </w:tc>
        <w:tc>
          <w:tcPr>
            <w:tcW w:w="4962" w:type="dxa"/>
            <w:tcBorders>
              <w:left w:val="single" w:sz="4" w:space="0" w:color="auto"/>
            </w:tcBorders>
            <w:vAlign w:val="center"/>
          </w:tcPr>
          <w:p w:rsidR="00E51B96" w:rsidRPr="00E51B96" w:rsidRDefault="00E51B96" w:rsidP="00E160CB">
            <w:pPr>
              <w:spacing w:after="0"/>
              <w:jc w:val="center"/>
              <w:rPr>
                <w:rFonts w:ascii="Calibri" w:eastAsia="Calibri" w:hAnsi="Calibri" w:cs="Times New Roman"/>
              </w:rPr>
            </w:pP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Работа с текстовой задачей</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14.01-03.02</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0">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Решение задач</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04.02-20.02</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1">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lastRenderedPageBreak/>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lastRenderedPageBreak/>
              <w:t>Итого по разделу</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23</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BB7F91" w:rsidTr="00E160CB">
        <w:trPr>
          <w:trHeight w:val="144"/>
          <w:tblCellSpacing w:w="20" w:type="nil"/>
        </w:trPr>
        <w:tc>
          <w:tcPr>
            <w:tcW w:w="14885" w:type="dxa"/>
            <w:gridSpan w:val="7"/>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w:t>
            </w:r>
            <w:r w:rsidRPr="00E51B96">
              <w:rPr>
                <w:rFonts w:ascii="Times New Roman" w:eastAsia="Calibri" w:hAnsi="Times New Roman" w:cs="Times New Roman"/>
                <w:color w:val="000000"/>
                <w:sz w:val="24"/>
                <w:lang w:val="ru-RU"/>
              </w:rPr>
              <w:t xml:space="preserve"> </w:t>
            </w:r>
            <w:r w:rsidRPr="00E51B96">
              <w:rPr>
                <w:rFonts w:ascii="Times New Roman" w:eastAsia="Calibri" w:hAnsi="Times New Roman" w:cs="Times New Roman"/>
                <w:b/>
                <w:color w:val="000000"/>
                <w:sz w:val="24"/>
                <w:lang w:val="ru-RU"/>
              </w:rPr>
              <w:t>Пространственные отношения и геометрические фигуры</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фигуры</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9</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24.02-10.03</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2">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величины</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11.03-08.04</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3">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5.</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Математическая информация</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Математическая информация</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09.04-06.05</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4">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BB7F91"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Повторение пройденного материала</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w:t>
            </w:r>
          </w:p>
        </w:tc>
        <w:tc>
          <w:tcPr>
            <w:tcW w:w="1417" w:type="dxa"/>
          </w:tcPr>
          <w:p w:rsidR="00E51B96" w:rsidRPr="001A4B20" w:rsidRDefault="001A4B20" w:rsidP="001A4B20">
            <w:pPr>
              <w:spacing w:after="0"/>
              <w:rPr>
                <w:rFonts w:ascii="Calibri" w:eastAsia="Calibri" w:hAnsi="Calibri" w:cs="Times New Roman"/>
                <w:lang w:val="ru-RU"/>
              </w:rPr>
            </w:pPr>
            <w:r>
              <w:rPr>
                <w:rFonts w:ascii="Calibri" w:eastAsia="Calibri" w:hAnsi="Calibri" w:cs="Times New Roman"/>
                <w:lang w:val="ru-RU"/>
              </w:rPr>
              <w:t>07.05-13.05</w:t>
            </w: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[Библиотека ЦОК </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Итоговый контроль (контрольные и проверочные работы)</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Pr>
          <w:p w:rsidR="00E51B96" w:rsidRPr="001A4B20" w:rsidRDefault="001A4B20" w:rsidP="001A4B20">
            <w:pPr>
              <w:spacing w:after="0"/>
              <w:rPr>
                <w:rFonts w:ascii="Times New Roman" w:eastAsia="Calibri" w:hAnsi="Times New Roman" w:cs="Times New Roman"/>
                <w:color w:val="000000"/>
                <w:sz w:val="24"/>
                <w:lang w:val="ru-RU"/>
              </w:rPr>
            </w:pPr>
            <w:r>
              <w:rPr>
                <w:rFonts w:ascii="Times New Roman" w:eastAsia="Calibri" w:hAnsi="Times New Roman" w:cs="Times New Roman"/>
                <w:color w:val="000000"/>
                <w:sz w:val="24"/>
                <w:lang w:val="ru-RU"/>
              </w:rPr>
              <w:t>14.05-26.05</w:t>
            </w:r>
          </w:p>
        </w:tc>
        <w:tc>
          <w:tcPr>
            <w:tcW w:w="1854" w:type="dxa"/>
            <w:tcMar>
              <w:top w:w="50" w:type="dxa"/>
              <w:left w:w="100" w:type="dxa"/>
            </w:tcMar>
            <w:vAlign w:val="center"/>
          </w:tcPr>
          <w:p w:rsidR="00E51B96" w:rsidRPr="001A4B20" w:rsidRDefault="00E51B96" w:rsidP="00E160CB">
            <w:pPr>
              <w:spacing w:after="0"/>
              <w:ind w:left="135"/>
              <w:jc w:val="center"/>
              <w:rPr>
                <w:rFonts w:ascii="Calibri" w:eastAsia="Calibri" w:hAnsi="Calibri" w:cs="Times New Roman"/>
                <w:lang w:val="ru-RU"/>
              </w:rPr>
            </w:pPr>
            <w:r w:rsidRPr="001A4B20">
              <w:rPr>
                <w:rFonts w:ascii="Times New Roman" w:eastAsia="Calibri" w:hAnsi="Times New Roman" w:cs="Times New Roman"/>
                <w:color w:val="000000"/>
                <w:sz w:val="24"/>
                <w:lang w:val="ru-RU"/>
              </w:rPr>
              <w:t>7</w:t>
            </w:r>
          </w:p>
        </w:tc>
        <w:tc>
          <w:tcPr>
            <w:tcW w:w="1743" w:type="dxa"/>
            <w:tcBorders>
              <w:right w:val="single" w:sz="4" w:space="0" w:color="auto"/>
            </w:tcBorders>
            <w:tcMar>
              <w:top w:w="50" w:type="dxa"/>
              <w:left w:w="100" w:type="dxa"/>
            </w:tcMar>
            <w:vAlign w:val="center"/>
          </w:tcPr>
          <w:p w:rsidR="00E51B96" w:rsidRPr="001A4B20" w:rsidRDefault="00E51B96" w:rsidP="00E160CB">
            <w:pPr>
              <w:spacing w:after="0"/>
              <w:ind w:left="135"/>
              <w:jc w:val="center"/>
              <w:rPr>
                <w:rFonts w:ascii="Calibri" w:eastAsia="Calibri" w:hAnsi="Calibri" w:cs="Times New Roman"/>
                <w:lang w:val="ru-RU"/>
              </w:rPr>
            </w:pPr>
          </w:p>
        </w:tc>
        <w:tc>
          <w:tcPr>
            <w:tcW w:w="4962" w:type="dxa"/>
            <w:tcMar>
              <w:top w:w="50" w:type="dxa"/>
              <w:left w:w="100" w:type="dxa"/>
            </w:tcMar>
            <w:vAlign w:val="center"/>
          </w:tcPr>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5">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136</w:t>
            </w:r>
          </w:p>
        </w:tc>
        <w:tc>
          <w:tcPr>
            <w:tcW w:w="1417" w:type="dxa"/>
          </w:tcPr>
          <w:p w:rsidR="00E51B96" w:rsidRPr="00E51B96" w:rsidRDefault="00E51B96" w:rsidP="00E160CB">
            <w:pPr>
              <w:spacing w:after="0"/>
              <w:ind w:left="135"/>
              <w:jc w:val="center"/>
              <w:rPr>
                <w:rFonts w:ascii="Times New Roman" w:eastAsia="Calibri" w:hAnsi="Times New Roman" w:cs="Times New Roman"/>
                <w:color w:val="000000"/>
                <w:sz w:val="24"/>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rsidR="00E51B96" w:rsidRPr="00E51B96" w:rsidRDefault="00E51B96" w:rsidP="00E160CB">
            <w:pPr>
              <w:jc w:val="center"/>
              <w:rPr>
                <w:rFonts w:ascii="Calibri" w:eastAsia="Calibri" w:hAnsi="Calibri" w:cs="Times New Roman"/>
              </w:rPr>
            </w:pPr>
          </w:p>
        </w:tc>
      </w:tr>
    </w:tbl>
    <w:p w:rsidR="00E51B96" w:rsidRPr="00E51B96" w:rsidRDefault="00E51B96" w:rsidP="00E51B96">
      <w:pPr>
        <w:rPr>
          <w:lang w:val="ru-RU"/>
        </w:rPr>
        <w:sectPr w:rsidR="00E51B96" w:rsidRPr="00E51B96" w:rsidSect="00E160CB">
          <w:pgSz w:w="16383" w:h="11906" w:orient="landscape"/>
          <w:pgMar w:top="426" w:right="850" w:bottom="709" w:left="1701" w:header="720" w:footer="720" w:gutter="0"/>
          <w:cols w:space="720"/>
        </w:sectPr>
      </w:pPr>
    </w:p>
    <w:p w:rsidR="00E51B96" w:rsidRPr="00E51B96" w:rsidRDefault="00E51B96" w:rsidP="00E51B96">
      <w:pPr>
        <w:spacing w:after="0"/>
      </w:pPr>
      <w:r w:rsidRPr="00E51B96">
        <w:rPr>
          <w:rFonts w:ascii="Times New Roman" w:hAnsi="Times New Roman"/>
          <w:b/>
          <w:color w:val="000000"/>
          <w:sz w:val="28"/>
        </w:rPr>
        <w:lastRenderedPageBreak/>
        <w:t xml:space="preserve"> 4 КЛАСС </w:t>
      </w:r>
    </w:p>
    <w:tbl>
      <w:tblPr>
        <w:tblW w:w="15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977"/>
        <w:gridCol w:w="992"/>
        <w:gridCol w:w="1560"/>
        <w:gridCol w:w="1842"/>
        <w:gridCol w:w="1985"/>
        <w:gridCol w:w="5286"/>
      </w:tblGrid>
      <w:tr w:rsidR="00E51B96" w:rsidRPr="00E51B96" w:rsidTr="00E160CB">
        <w:trPr>
          <w:trHeight w:val="144"/>
          <w:tblCellSpacing w:w="20" w:type="nil"/>
        </w:trPr>
        <w:tc>
          <w:tcPr>
            <w:tcW w:w="667" w:type="dxa"/>
            <w:vMerge w:val="restart"/>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 п/п</w:t>
            </w:r>
          </w:p>
          <w:p w:rsidR="00E51B96" w:rsidRPr="00E51B96" w:rsidRDefault="00E51B96" w:rsidP="00E160CB">
            <w:pPr>
              <w:spacing w:after="0"/>
              <w:ind w:left="135"/>
              <w:jc w:val="center"/>
            </w:pPr>
          </w:p>
        </w:tc>
        <w:tc>
          <w:tcPr>
            <w:tcW w:w="2977" w:type="dxa"/>
            <w:vMerge w:val="restart"/>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Наименование разделов и тем программы</w:t>
            </w:r>
          </w:p>
          <w:p w:rsidR="00E51B96" w:rsidRPr="00E51B96" w:rsidRDefault="00E51B96" w:rsidP="00E160CB">
            <w:pPr>
              <w:spacing w:after="0"/>
              <w:ind w:left="135"/>
              <w:jc w:val="center"/>
            </w:pPr>
          </w:p>
        </w:tc>
        <w:tc>
          <w:tcPr>
            <w:tcW w:w="6379" w:type="dxa"/>
            <w:gridSpan w:val="4"/>
            <w:tcMar>
              <w:top w:w="50" w:type="dxa"/>
              <w:left w:w="100" w:type="dxa"/>
            </w:tcMar>
            <w:vAlign w:val="center"/>
          </w:tcPr>
          <w:p w:rsidR="00E51B96" w:rsidRPr="00E51B96" w:rsidRDefault="00E51B96" w:rsidP="00E160CB">
            <w:pPr>
              <w:spacing w:after="0"/>
              <w:jc w:val="center"/>
            </w:pPr>
            <w:r w:rsidRPr="00E51B96">
              <w:rPr>
                <w:rFonts w:ascii="Times New Roman" w:hAnsi="Times New Roman"/>
                <w:b/>
                <w:color w:val="000000"/>
                <w:sz w:val="24"/>
              </w:rPr>
              <w:t>Количество часов</w:t>
            </w:r>
          </w:p>
        </w:tc>
        <w:tc>
          <w:tcPr>
            <w:tcW w:w="5286"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Электронные (цифровые) образовательные ресурсы</w:t>
            </w:r>
          </w:p>
          <w:p w:rsidR="00E51B96" w:rsidRPr="00E51B96" w:rsidRDefault="00E51B96" w:rsidP="00E160CB">
            <w:pPr>
              <w:spacing w:after="0"/>
              <w:ind w:left="135"/>
              <w:jc w:val="center"/>
            </w:pPr>
          </w:p>
        </w:tc>
      </w:tr>
      <w:tr w:rsidR="00E51B96" w:rsidRPr="00E51B96" w:rsidTr="00E160CB">
        <w:trPr>
          <w:trHeight w:val="144"/>
          <w:tblCellSpacing w:w="20" w:type="nil"/>
        </w:trPr>
        <w:tc>
          <w:tcPr>
            <w:tcW w:w="667" w:type="dxa"/>
            <w:vMerge/>
            <w:tcBorders>
              <w:top w:val="nil"/>
            </w:tcBorders>
            <w:tcMar>
              <w:top w:w="50" w:type="dxa"/>
              <w:left w:w="100" w:type="dxa"/>
            </w:tcMar>
          </w:tcPr>
          <w:p w:rsidR="00E51B96" w:rsidRPr="00E51B96" w:rsidRDefault="00E51B96" w:rsidP="00E160CB">
            <w:pPr>
              <w:jc w:val="center"/>
            </w:pPr>
          </w:p>
        </w:tc>
        <w:tc>
          <w:tcPr>
            <w:tcW w:w="2977" w:type="dxa"/>
            <w:vMerge/>
            <w:tcBorders>
              <w:top w:val="nil"/>
            </w:tcBorders>
            <w:tcMar>
              <w:top w:w="50" w:type="dxa"/>
              <w:left w:w="100" w:type="dxa"/>
            </w:tcMar>
          </w:tcPr>
          <w:p w:rsidR="00E51B96" w:rsidRPr="00E51B96" w:rsidRDefault="00E51B96" w:rsidP="00E160CB">
            <w:pPr>
              <w:jc w:val="center"/>
            </w:pP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Всего</w:t>
            </w:r>
          </w:p>
          <w:p w:rsidR="00E51B96" w:rsidRPr="00E51B96" w:rsidRDefault="00E51B96" w:rsidP="00E160CB">
            <w:pPr>
              <w:spacing w:after="0"/>
              <w:ind w:left="135"/>
              <w:jc w:val="center"/>
            </w:pPr>
          </w:p>
        </w:tc>
        <w:tc>
          <w:tcPr>
            <w:tcW w:w="1560" w:type="dxa"/>
          </w:tcPr>
          <w:p w:rsidR="00E51B96" w:rsidRPr="00E51B96" w:rsidRDefault="00E51B96" w:rsidP="00E160CB">
            <w:pPr>
              <w:spacing w:after="0"/>
              <w:ind w:left="135"/>
              <w:jc w:val="center"/>
              <w:rPr>
                <w:rFonts w:ascii="Times New Roman" w:hAnsi="Times New Roman"/>
                <w:b/>
                <w:color w:val="000000"/>
                <w:sz w:val="24"/>
                <w:lang w:val="ru-RU"/>
              </w:rPr>
            </w:pPr>
            <w:r w:rsidRPr="00E51B96">
              <w:rPr>
                <w:rFonts w:ascii="Times New Roman" w:hAnsi="Times New Roman"/>
                <w:b/>
                <w:color w:val="000000"/>
                <w:sz w:val="24"/>
                <w:lang w:val="ru-RU"/>
              </w:rPr>
              <w:t>Дата изучения</w:t>
            </w:r>
          </w:p>
        </w:tc>
        <w:tc>
          <w:tcPr>
            <w:tcW w:w="184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Контрольные работы</w:t>
            </w:r>
          </w:p>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Практические работы</w:t>
            </w:r>
          </w:p>
          <w:p w:rsidR="00E51B96" w:rsidRPr="00E51B96" w:rsidRDefault="00E51B96" w:rsidP="00E160CB">
            <w:pPr>
              <w:spacing w:after="0"/>
              <w:ind w:left="135"/>
              <w:jc w:val="center"/>
            </w:pPr>
          </w:p>
        </w:tc>
        <w:tc>
          <w:tcPr>
            <w:tcW w:w="5286" w:type="dxa"/>
            <w:tcBorders>
              <w:top w:val="nil"/>
            </w:tcBorders>
            <w:tcMar>
              <w:top w:w="50" w:type="dxa"/>
              <w:left w:w="100" w:type="dxa"/>
            </w:tcMa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r w:rsidRPr="00E51B96">
              <w:rPr>
                <w:rFonts w:ascii="Times New Roman" w:hAnsi="Times New Roman"/>
                <w:b/>
                <w:color w:val="000000"/>
                <w:sz w:val="24"/>
              </w:rPr>
              <w:t>Раздел 1.</w:t>
            </w:r>
            <w:r w:rsidRPr="00E51B96">
              <w:rPr>
                <w:rFonts w:ascii="Times New Roman" w:hAnsi="Times New Roman"/>
                <w:color w:val="000000"/>
                <w:sz w:val="24"/>
              </w:rPr>
              <w:t xml:space="preserve"> </w:t>
            </w:r>
            <w:r w:rsidRPr="00E51B96">
              <w:rPr>
                <w:rFonts w:ascii="Times New Roman" w:hAnsi="Times New Roman"/>
                <w:b/>
                <w:color w:val="000000"/>
                <w:sz w:val="24"/>
              </w:rPr>
              <w:t>Числа и величины</w:t>
            </w:r>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1.1</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Числа</w:t>
            </w:r>
          </w:p>
        </w:tc>
        <w:tc>
          <w:tcPr>
            <w:tcW w:w="992" w:type="dxa"/>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6"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1.2</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Величины</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7">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23</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r w:rsidRPr="00E51B96">
              <w:rPr>
                <w:rFonts w:ascii="Times New Roman" w:hAnsi="Times New Roman"/>
                <w:b/>
                <w:color w:val="000000"/>
                <w:sz w:val="24"/>
              </w:rPr>
              <w:t>Раздел 2.</w:t>
            </w:r>
            <w:r w:rsidRPr="00E51B96">
              <w:rPr>
                <w:rFonts w:ascii="Times New Roman" w:hAnsi="Times New Roman"/>
                <w:color w:val="000000"/>
                <w:sz w:val="24"/>
              </w:rPr>
              <w:t xml:space="preserve"> </w:t>
            </w:r>
            <w:r w:rsidRPr="00E51B96">
              <w:rPr>
                <w:rFonts w:ascii="Times New Roman" w:hAnsi="Times New Roman"/>
                <w:b/>
                <w:color w:val="000000"/>
                <w:sz w:val="24"/>
              </w:rPr>
              <w:t>Арифметические действия</w:t>
            </w:r>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2.1</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Вычисления</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31</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8">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2.2</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Числовые выражения</w:t>
            </w:r>
          </w:p>
        </w:tc>
        <w:tc>
          <w:tcPr>
            <w:tcW w:w="992" w:type="dxa"/>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9">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39</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7271" w:type="dxa"/>
            <w:gridSpan w:val="2"/>
            <w:tcMar>
              <w:top w:w="50" w:type="dxa"/>
              <w:left w:w="100" w:type="dxa"/>
            </w:tcMar>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r w:rsidRPr="00E51B96">
              <w:rPr>
                <w:rFonts w:ascii="Times New Roman" w:hAnsi="Times New Roman"/>
                <w:b/>
                <w:color w:val="000000"/>
                <w:sz w:val="24"/>
              </w:rPr>
              <w:t>Раздел 3.</w:t>
            </w:r>
            <w:r w:rsidRPr="00E51B96">
              <w:rPr>
                <w:rFonts w:ascii="Times New Roman" w:hAnsi="Times New Roman"/>
                <w:color w:val="000000"/>
                <w:sz w:val="24"/>
              </w:rPr>
              <w:t xml:space="preserve"> </w:t>
            </w:r>
            <w:r w:rsidRPr="00E51B96">
              <w:rPr>
                <w:rFonts w:ascii="Times New Roman" w:hAnsi="Times New Roman"/>
                <w:b/>
                <w:color w:val="000000"/>
                <w:sz w:val="24"/>
              </w:rPr>
              <w:t>Текстовые задачи</w:t>
            </w:r>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3.1</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Решение текстовых задач</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0">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BB7F91" w:rsidTr="00E160CB">
        <w:trPr>
          <w:trHeight w:val="144"/>
          <w:tblCellSpacing w:w="20" w:type="nil"/>
        </w:trPr>
        <w:tc>
          <w:tcPr>
            <w:tcW w:w="15309" w:type="dxa"/>
            <w:gridSpan w:val="7"/>
          </w:tcPr>
          <w:p w:rsidR="00E51B96" w:rsidRPr="00E51B96" w:rsidRDefault="00E51B96" w:rsidP="00E160CB">
            <w:pPr>
              <w:spacing w:after="0"/>
              <w:ind w:left="135"/>
              <w:jc w:val="center"/>
              <w:rPr>
                <w:lang w:val="ru-RU"/>
              </w:rPr>
            </w:pPr>
            <w:r w:rsidRPr="00E51B96">
              <w:rPr>
                <w:rFonts w:ascii="Times New Roman" w:hAnsi="Times New Roman"/>
                <w:b/>
                <w:color w:val="000000"/>
                <w:sz w:val="24"/>
                <w:lang w:val="ru-RU"/>
              </w:rPr>
              <w:t>Раздел 4.</w:t>
            </w:r>
            <w:r w:rsidRPr="00E51B96">
              <w:rPr>
                <w:rFonts w:ascii="Times New Roman" w:hAnsi="Times New Roman"/>
                <w:color w:val="000000"/>
                <w:sz w:val="24"/>
                <w:lang w:val="ru-RU"/>
              </w:rPr>
              <w:t xml:space="preserve"> </w:t>
            </w:r>
            <w:r w:rsidRPr="00E51B96">
              <w:rPr>
                <w:rFonts w:ascii="Times New Roman" w:hAnsi="Times New Roman"/>
                <w:b/>
                <w:color w:val="000000"/>
                <w:sz w:val="24"/>
                <w:lang w:val="ru-RU"/>
              </w:rPr>
              <w:t>Пространственные отношения и геометрические фигуры</w:t>
            </w:r>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lastRenderedPageBreak/>
              <w:t>4.1</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Геометрические фигуры</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1</w:t>
            </w:r>
            <w:r w:rsidRPr="00E51B96">
              <w:rPr>
                <w:rFonts w:ascii="Times New Roman" w:hAnsi="Times New Roman"/>
                <w:color w:val="000000"/>
                <w:sz w:val="24"/>
                <w:lang w:val="ru-RU"/>
              </w:rPr>
              <w:t>3</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1">
              <w:r w:rsidRPr="00E51B96">
                <w:rPr>
                  <w:rFonts w:ascii="Times New Roman" w:hAnsi="Times New Roman"/>
                  <w:color w:val="0563C1" w:themeColor="hyperlink"/>
                  <w:sz w:val="24"/>
                  <w:u w:val="single"/>
                </w:rPr>
                <w:t>https</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m</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edsoo</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ru</w:t>
              </w:r>
              <w:r w:rsidRPr="00E51B96">
                <w:rPr>
                  <w:rFonts w:ascii="Times New Roman" w:hAnsi="Times New Roman"/>
                  <w:color w:val="0563C1" w:themeColor="hyperlink"/>
                  <w:sz w:val="24"/>
                  <w:u w:val="single"/>
                  <w:lang w:val="ru-RU"/>
                </w:rPr>
                <w:t>/7</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411</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36</w:t>
              </w:r>
            </w:hyperlink>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4.2</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Геометрические величины</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5</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rFonts w:ascii="Times New Roman" w:hAnsi="Times New Roman"/>
                <w:color w:val="000000"/>
                <w:sz w:val="24"/>
                <w:lang w:val="ru-RU"/>
              </w:rPr>
            </w:pP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2"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18</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r w:rsidRPr="00E51B96">
              <w:rPr>
                <w:rFonts w:ascii="Times New Roman" w:hAnsi="Times New Roman"/>
                <w:b/>
                <w:color w:val="000000"/>
                <w:sz w:val="24"/>
              </w:rPr>
              <w:t>Раздел 5.</w:t>
            </w:r>
            <w:r w:rsidRPr="00E51B96">
              <w:rPr>
                <w:rFonts w:ascii="Times New Roman" w:hAnsi="Times New Roman"/>
                <w:color w:val="000000"/>
                <w:sz w:val="24"/>
              </w:rPr>
              <w:t xml:space="preserve"> </w:t>
            </w:r>
            <w:r w:rsidRPr="00E51B96">
              <w:rPr>
                <w:rFonts w:ascii="Times New Roman" w:hAnsi="Times New Roman"/>
                <w:b/>
                <w:color w:val="000000"/>
                <w:sz w:val="24"/>
              </w:rPr>
              <w:t>Математическая информация</w:t>
            </w:r>
          </w:p>
        </w:tc>
      </w:tr>
      <w:tr w:rsidR="00E51B96" w:rsidRPr="00BB7F91"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5.1</w:t>
            </w:r>
          </w:p>
        </w:tc>
        <w:tc>
          <w:tcPr>
            <w:tcW w:w="2977"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Математическая информация</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3">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Pr>
          <w:p w:rsidR="00E51B96" w:rsidRPr="00E51B96" w:rsidRDefault="00E51B96" w:rsidP="00E160CB">
            <w:pPr>
              <w:spacing w:after="0"/>
              <w:jc w:val="center"/>
              <w:rPr>
                <w:rFonts w:ascii="Times New Roman" w:hAnsi="Times New Roman"/>
                <w:color w:val="000000"/>
                <w:sz w:val="24"/>
                <w:lang w:val="ru-RU"/>
              </w:rPr>
            </w:pPr>
            <w:r w:rsidRPr="00E51B96">
              <w:rPr>
                <w:rFonts w:ascii="Times New Roman" w:hAnsi="Times New Roman"/>
                <w:color w:val="000000"/>
                <w:sz w:val="24"/>
                <w:lang w:val="ru-RU"/>
              </w:rPr>
              <w:t>15</w:t>
            </w:r>
          </w:p>
        </w:tc>
        <w:tc>
          <w:tcPr>
            <w:tcW w:w="1560" w:type="dxa"/>
            <w:tcBorders>
              <w:right w:val="single" w:sz="4" w:space="0" w:color="auto"/>
            </w:tcBorders>
          </w:tcPr>
          <w:p w:rsidR="00E51B96" w:rsidRPr="00E51B96" w:rsidRDefault="00E51B96" w:rsidP="00E160CB">
            <w:pPr>
              <w:spacing w:after="0"/>
              <w:jc w:val="center"/>
              <w:rPr>
                <w:rFonts w:ascii="Times New Roman" w:hAnsi="Times New Roman"/>
                <w:color w:val="000000"/>
                <w:sz w:val="24"/>
                <w:lang w:val="ru-RU"/>
              </w:rPr>
            </w:pPr>
          </w:p>
        </w:tc>
        <w:tc>
          <w:tcPr>
            <w:tcW w:w="1842" w:type="dxa"/>
            <w:tcBorders>
              <w:left w:val="single" w:sz="4" w:space="0" w:color="auto"/>
            </w:tcBorders>
          </w:tcPr>
          <w:p w:rsidR="00E51B96" w:rsidRPr="00E51B96" w:rsidRDefault="00E51B96" w:rsidP="00E160CB">
            <w:pPr>
              <w:spacing w:after="0"/>
              <w:jc w:val="center"/>
              <w:rPr>
                <w:rFonts w:ascii="Times New Roman" w:hAnsi="Times New Roman"/>
                <w:color w:val="000000"/>
                <w:sz w:val="24"/>
                <w:lang w:val="ru-RU"/>
              </w:rP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jc w:val="center"/>
            </w:pPr>
          </w:p>
        </w:tc>
      </w:tr>
      <w:tr w:rsidR="00E51B96" w:rsidRPr="00BB7F91" w:rsidTr="00E160CB">
        <w:trPr>
          <w:trHeight w:val="144"/>
          <w:tblCellSpacing w:w="20" w:type="nil"/>
        </w:trPr>
        <w:tc>
          <w:tcPr>
            <w:tcW w:w="3644" w:type="dxa"/>
            <w:gridSpan w:val="2"/>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Повторение пройденного материала</w:t>
            </w:r>
          </w:p>
        </w:tc>
        <w:tc>
          <w:tcPr>
            <w:tcW w:w="992"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6</w:t>
            </w:r>
          </w:p>
        </w:tc>
        <w:tc>
          <w:tcPr>
            <w:tcW w:w="1560" w:type="dxa"/>
            <w:tcBorders>
              <w:top w:val="single" w:sz="4" w:space="0" w:color="auto"/>
            </w:tcBorders>
          </w:tcPr>
          <w:p w:rsidR="00E51B96" w:rsidRPr="00E51B96" w:rsidRDefault="00E51B96" w:rsidP="00E160CB">
            <w:pPr>
              <w:spacing w:after="0"/>
              <w:ind w:left="135"/>
              <w:jc w:val="center"/>
            </w:pPr>
          </w:p>
        </w:tc>
        <w:tc>
          <w:tcPr>
            <w:tcW w:w="1842"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p>
        </w:tc>
        <w:tc>
          <w:tcPr>
            <w:tcW w:w="1985"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Borders>
              <w:top w:val="single" w:sz="4" w:space="0" w:color="auto"/>
            </w:tcBorders>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4">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BB7F91"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560" w:type="dxa"/>
          </w:tcPr>
          <w:p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5">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136</w:t>
            </w:r>
          </w:p>
        </w:tc>
        <w:tc>
          <w:tcPr>
            <w:tcW w:w="1560" w:type="dxa"/>
          </w:tcPr>
          <w:p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Mar>
              <w:top w:w="50" w:type="dxa"/>
              <w:left w:w="100" w:type="dxa"/>
            </w:tcMar>
            <w:vAlign w:val="center"/>
          </w:tcPr>
          <w:p w:rsidR="00E51B96" w:rsidRPr="00E51B96" w:rsidRDefault="00E51B96" w:rsidP="00E160CB">
            <w:pPr>
              <w:jc w:val="center"/>
            </w:pPr>
          </w:p>
        </w:tc>
      </w:tr>
    </w:tbl>
    <w:p w:rsidR="00E51B96" w:rsidRPr="00E51B96" w:rsidRDefault="00E51B96" w:rsidP="00E51B96">
      <w:pPr>
        <w:rPr>
          <w:lang w:val="ru-RU"/>
        </w:rPr>
      </w:pPr>
    </w:p>
    <w:p w:rsidR="00E51B96" w:rsidRPr="00E51B96" w:rsidRDefault="00E51B96" w:rsidP="00E51B96">
      <w:pPr>
        <w:rPr>
          <w:lang w:val="ru-RU"/>
        </w:rPr>
      </w:pPr>
    </w:p>
    <w:p w:rsidR="00E51B96" w:rsidRPr="00E51B96" w:rsidRDefault="00E51B96" w:rsidP="00E51B96">
      <w:pPr>
        <w:rPr>
          <w:lang w:val="ru-RU"/>
        </w:rPr>
      </w:pPr>
    </w:p>
    <w:p w:rsidR="00E51B96" w:rsidRPr="00E51B96" w:rsidRDefault="00E51B96" w:rsidP="00E51B96">
      <w:pPr>
        <w:rPr>
          <w:lang w:val="ru-RU"/>
        </w:rPr>
      </w:pPr>
    </w:p>
    <w:p w:rsidR="00E160CB" w:rsidRDefault="00E160CB" w:rsidP="00E51B96">
      <w:pPr>
        <w:rPr>
          <w:lang w:val="ru-RU"/>
        </w:rPr>
        <w:sectPr w:rsidR="00E160CB" w:rsidSect="00E51B96">
          <w:pgSz w:w="16838" w:h="11906" w:orient="landscape"/>
          <w:pgMar w:top="567" w:right="568" w:bottom="850" w:left="568" w:header="708" w:footer="708" w:gutter="0"/>
          <w:cols w:space="708"/>
          <w:docGrid w:linePitch="360"/>
        </w:sectPr>
      </w:pPr>
    </w:p>
    <w:p w:rsidR="00E51B96" w:rsidRPr="00E160CB" w:rsidRDefault="00E160CB" w:rsidP="00E160CB">
      <w:pPr>
        <w:jc w:val="center"/>
        <w:rPr>
          <w:rFonts w:ascii="Times New Roman" w:hAnsi="Times New Roman" w:cs="Times New Roman"/>
          <w:b/>
          <w:bCs/>
          <w:sz w:val="28"/>
          <w:szCs w:val="28"/>
          <w:lang w:val="ru-RU"/>
        </w:rPr>
      </w:pPr>
      <w:r w:rsidRPr="00E160CB">
        <w:rPr>
          <w:rFonts w:ascii="Times New Roman" w:hAnsi="Times New Roman" w:cs="Times New Roman"/>
          <w:b/>
          <w:bCs/>
          <w:sz w:val="28"/>
          <w:szCs w:val="28"/>
          <w:lang w:val="ru-RU"/>
        </w:rPr>
        <w:lastRenderedPageBreak/>
        <w:t>ПОУРОЧНОЕ ПЛАНИРОВАНИЕ, 1 КЛАСС</w:t>
      </w:r>
    </w:p>
    <w:tbl>
      <w:tblPr>
        <w:tblStyle w:val="ad"/>
        <w:tblW w:w="10746" w:type="dxa"/>
        <w:tblInd w:w="-289" w:type="dxa"/>
        <w:tblLook w:val="04A0" w:firstRow="1" w:lastRow="0" w:firstColumn="1" w:lastColumn="0" w:noHBand="0" w:noVBand="1"/>
      </w:tblPr>
      <w:tblGrid>
        <w:gridCol w:w="871"/>
        <w:gridCol w:w="3464"/>
        <w:gridCol w:w="1138"/>
        <w:gridCol w:w="554"/>
        <w:gridCol w:w="565"/>
        <w:gridCol w:w="899"/>
        <w:gridCol w:w="886"/>
        <w:gridCol w:w="2369"/>
      </w:tblGrid>
      <w:tr w:rsidR="00E160CB" w:rsidRPr="003864D6" w:rsidTr="00E160CB">
        <w:tc>
          <w:tcPr>
            <w:tcW w:w="879" w:type="dxa"/>
            <w:vMerge w:val="restart"/>
          </w:tcPr>
          <w:p w:rsidR="00E160CB" w:rsidRPr="003864D6" w:rsidRDefault="00E160CB"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E160CB" w:rsidRPr="003864D6" w:rsidRDefault="00E160CB" w:rsidP="003864D6">
            <w:pPr>
              <w:spacing w:line="240" w:lineRule="auto"/>
              <w:jc w:val="center"/>
              <w:rPr>
                <w:rFonts w:ascii="Times New Roman" w:hAnsi="Times New Roman" w:cs="Times New Roman"/>
                <w:bCs/>
                <w:sz w:val="24"/>
                <w:szCs w:val="24"/>
                <w:lang w:val="ru-RU"/>
              </w:rPr>
            </w:pPr>
          </w:p>
        </w:tc>
        <w:tc>
          <w:tcPr>
            <w:tcW w:w="3516" w:type="dxa"/>
            <w:vMerge w:val="restart"/>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268" w:type="dxa"/>
            <w:gridSpan w:val="3"/>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01" w:type="dxa"/>
            <w:gridSpan w:val="2"/>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382" w:type="dxa"/>
            <w:vMerge w:val="restart"/>
          </w:tcPr>
          <w:p w:rsidR="00E160CB" w:rsidRPr="003864D6" w:rsidRDefault="00E160CB"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E160CB" w:rsidRPr="003864D6" w:rsidTr="00E160CB">
        <w:trPr>
          <w:trHeight w:val="442"/>
        </w:trPr>
        <w:tc>
          <w:tcPr>
            <w:tcW w:w="879" w:type="dxa"/>
            <w:vMerge/>
          </w:tcPr>
          <w:p w:rsidR="00E160CB" w:rsidRPr="003864D6" w:rsidRDefault="00E160CB" w:rsidP="003864D6">
            <w:pPr>
              <w:spacing w:line="240" w:lineRule="auto"/>
              <w:rPr>
                <w:rFonts w:ascii="Times New Roman" w:hAnsi="Times New Roman" w:cs="Times New Roman"/>
                <w:sz w:val="24"/>
                <w:szCs w:val="24"/>
                <w:lang w:val="ru-RU"/>
              </w:rPr>
            </w:pPr>
          </w:p>
        </w:tc>
        <w:tc>
          <w:tcPr>
            <w:tcW w:w="3516" w:type="dxa"/>
            <w:vMerge/>
          </w:tcPr>
          <w:p w:rsidR="00E160CB" w:rsidRPr="003864D6" w:rsidRDefault="00E160CB" w:rsidP="003864D6">
            <w:pPr>
              <w:spacing w:line="240" w:lineRule="auto"/>
              <w:rPr>
                <w:rFonts w:ascii="Times New Roman" w:hAnsi="Times New Roman" w:cs="Times New Roman"/>
                <w:sz w:val="24"/>
                <w:szCs w:val="24"/>
                <w:lang w:val="ru-RU"/>
              </w:rPr>
            </w:pPr>
          </w:p>
        </w:tc>
        <w:tc>
          <w:tcPr>
            <w:tcW w:w="1145"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56"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67"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51"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50"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382" w:type="dxa"/>
            <w:vMerge/>
          </w:tcPr>
          <w:p w:rsidR="00E160CB" w:rsidRPr="003864D6" w:rsidRDefault="00E160CB" w:rsidP="003864D6">
            <w:pPr>
              <w:spacing w:line="240" w:lineRule="auto"/>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Количественный счёт. Один, два, три… Порядковый счёт. Первый, второй, третий…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3864D6">
              <w:rPr>
                <w:rFonts w:ascii="Times New Roman" w:eastAsia="Calibri" w:hAnsi="Times New Roman" w:cs="Times New Roman"/>
                <w:color w:val="000000"/>
                <w:sz w:val="24"/>
                <w:szCs w:val="24"/>
              </w:rPr>
              <w:t>Вверху. Внизу. Слева. Справа</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r w:rsidRPr="003864D6">
              <w:rPr>
                <w:rFonts w:ascii="Times New Roman" w:eastAsia="Calibri" w:hAnsi="Times New Roman" w:cs="Times New Roman"/>
                <w:color w:val="000000"/>
                <w:w w:val="105"/>
                <w:sz w:val="24"/>
                <w:szCs w:val="24"/>
                <w:lang w:val="ru-RU"/>
              </w:rPr>
              <w:t xml:space="preserve"> раньше, позже, сначала, </w:t>
            </w:r>
            <w:r w:rsidRPr="003864D6">
              <w:rPr>
                <w:rFonts w:ascii="Times New Roman" w:eastAsia="Calibri" w:hAnsi="Times New Roman" w:cs="Times New Roman"/>
                <w:color w:val="000000"/>
                <w:spacing w:val="-2"/>
                <w:w w:val="105"/>
                <w:sz w:val="24"/>
                <w:szCs w:val="24"/>
                <w:lang w:val="ru-RU"/>
              </w:rPr>
              <w:t>потом</w:t>
            </w:r>
            <w:r w:rsidRPr="003864D6">
              <w:rPr>
                <w:rFonts w:ascii="Times New Roman" w:eastAsia="Calibri" w:hAnsi="Times New Roman" w:cs="Times New Roman"/>
                <w:color w:val="000000"/>
                <w:sz w:val="24"/>
                <w:szCs w:val="24"/>
                <w:lang w:val="ru-RU"/>
              </w:rPr>
              <w:t>. Внутри. Вне. Между.</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столько же, сколько. Столько же. Больше. Меньше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10-11)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516" w:type="dxa"/>
            <w:tcBorders>
              <w:bottom w:val="single" w:sz="4" w:space="0" w:color="auto"/>
            </w:tcBorders>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Сравнивание групп предметов. «На сколько больше? </w:t>
            </w:r>
            <w:r w:rsidRPr="003864D6">
              <w:rPr>
                <w:rFonts w:ascii="Times New Roman" w:eastAsia="Calibri" w:hAnsi="Times New Roman" w:cs="Times New Roman"/>
                <w:color w:val="000000"/>
                <w:sz w:val="24"/>
                <w:szCs w:val="24"/>
                <w:lang w:val="ru-RU"/>
              </w:rPr>
              <w:br/>
              <w:t>На сколько меньше?».</w:t>
            </w:r>
          </w:p>
        </w:tc>
        <w:tc>
          <w:tcPr>
            <w:tcW w:w="1145" w:type="dxa"/>
            <w:tcBorders>
              <w:bottom w:val="single" w:sz="4" w:space="0" w:color="auto"/>
            </w:tcBorders>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12-13)</w:t>
            </w:r>
          </w:p>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516" w:type="dxa"/>
            <w:tcBorders>
              <w:top w:val="single" w:sz="4" w:space="0" w:color="auto"/>
            </w:tcBorders>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Характеристики объекта, группы объектов (количество, форма, размер, запись)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больше, меньше. Столько же. Больше. Меньше</w:t>
            </w:r>
          </w:p>
        </w:tc>
        <w:tc>
          <w:tcPr>
            <w:tcW w:w="1145" w:type="dxa"/>
            <w:tcBorders>
              <w:top w:val="single" w:sz="4" w:space="0" w:color="auto"/>
            </w:tcBorders>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14-15)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Характеристики объекта, группы объектов (количество, форма, размер, запись)</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16-17)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3864D6">
              <w:rPr>
                <w:rFonts w:ascii="Times New Roman" w:eastAsia="Calibri" w:hAnsi="Times New Roman" w:cs="Times New Roman"/>
                <w:color w:val="000000"/>
                <w:sz w:val="24"/>
                <w:szCs w:val="24"/>
              </w:rPr>
              <w:t>Вверху. Внизу, слева. Справа. Что узнали. Чему научились</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18-20)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Различение, чтение чисел. Много. Один. Число и цифра 1</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22-23)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количество. Число и цифра 2</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24-25)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чисел, упорядочение чисел. Число и цифра 3</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26-27)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числа на одну или несколько единиц. Знаки действий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28-29)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Уменьшение числа на одну или несколько единиц. Знаки действий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28-29)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цифра 4.</w:t>
            </w:r>
            <w:r w:rsidRPr="003864D6">
              <w:rPr>
                <w:rFonts w:ascii="Times New Roman" w:eastAsia="Calibri" w:hAnsi="Times New Roman" w:cs="Times New Roman"/>
                <w:b/>
                <w:strike/>
                <w:color w:val="000000"/>
                <w:sz w:val="24"/>
                <w:szCs w:val="24"/>
                <w:lang w:val="ru-RU"/>
              </w:rPr>
              <w:t xml:space="preserve"> </w:t>
            </w:r>
            <w:r w:rsidRPr="003864D6">
              <w:rPr>
                <w:rFonts w:ascii="Times New Roman" w:eastAsia="Calibri" w:hAnsi="Times New Roman" w:cs="Times New Roman"/>
                <w:color w:val="000000"/>
                <w:sz w:val="24"/>
                <w:szCs w:val="24"/>
                <w:lang w:val="ru-RU"/>
              </w:rPr>
              <w:t>Многоугольники: различение, сравнение, изображение от руки на листе в клетку. (Нет в учебнике)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30-31)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Длина. Сравнение по длине: длиннее, короче, одинаковые по длине</w:t>
            </w:r>
            <w:r w:rsidRPr="003864D6">
              <w:rPr>
                <w:rFonts w:ascii="Times New Roman" w:eastAsia="Calibri" w:hAnsi="Times New Roman" w:cs="Times New Roman"/>
                <w:b/>
                <w:strike/>
                <w:color w:val="000000"/>
                <w:sz w:val="24"/>
                <w:szCs w:val="24"/>
                <w:lang w:val="ru-RU"/>
              </w:rPr>
              <w:t xml:space="preserve"> </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32-33)</w:t>
            </w:r>
          </w:p>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r w:rsidRPr="003864D6">
              <w:rPr>
                <w:rFonts w:ascii="Times New Roman" w:eastAsia="Calibri" w:hAnsi="Times New Roman" w:cs="Times New Roman"/>
                <w:sz w:val="24"/>
                <w:szCs w:val="24"/>
              </w:rPr>
              <w:t>Число и цифра 5</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34-35)</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36-37)</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b/>
                <w:color w:val="000000"/>
                <w:sz w:val="24"/>
                <w:szCs w:val="24"/>
                <w:lang w:val="ru-RU"/>
              </w:rPr>
            </w:pPr>
            <w:r w:rsidRPr="003864D6">
              <w:rPr>
                <w:rFonts w:ascii="Times New Roman" w:eastAsia="Calibri" w:hAnsi="Times New Roman" w:cs="Times New Roman"/>
                <w:color w:val="000000"/>
                <w:sz w:val="24"/>
                <w:szCs w:val="24"/>
                <w:lang w:val="ru-RU"/>
              </w:rPr>
              <w:t>Конструирование целого из частей (чисел, геометрических фигур)</w:t>
            </w:r>
            <w:r w:rsidRPr="003864D6">
              <w:rPr>
                <w:rFonts w:ascii="Times New Roman" w:eastAsia="Calibri" w:hAnsi="Times New Roman" w:cs="Times New Roman"/>
                <w:b/>
                <w:color w:val="000000"/>
                <w:sz w:val="24"/>
                <w:szCs w:val="24"/>
                <w:lang w:val="ru-RU"/>
              </w:rPr>
              <w:t xml:space="preserve">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(Нет в учебнике)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Чтение таблицы (содержащей не более четырёх данных)</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38-39)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Отрезок. </w:t>
            </w:r>
            <w:r w:rsidRPr="003864D6">
              <w:rPr>
                <w:rFonts w:ascii="Times New Roman" w:eastAsia="Calibri" w:hAnsi="Times New Roman" w:cs="Times New Roman"/>
                <w:color w:val="000000"/>
                <w:sz w:val="24"/>
                <w:szCs w:val="24"/>
              </w:rPr>
              <w:t>Луч</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40-41)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w w:val="105"/>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r w:rsidRPr="003864D6">
              <w:rPr>
                <w:rFonts w:ascii="Times New Roman" w:eastAsia="Calibri" w:hAnsi="Times New Roman" w:cs="Times New Roman"/>
                <w:color w:val="000000"/>
                <w:spacing w:val="-2"/>
                <w:w w:val="105"/>
                <w:sz w:val="24"/>
                <w:szCs w:val="24"/>
                <w:lang w:val="ru-RU"/>
              </w:rPr>
              <w:t>Ломаная</w:t>
            </w:r>
            <w:r w:rsidRPr="003864D6">
              <w:rPr>
                <w:rFonts w:ascii="Times New Roman" w:eastAsia="Calibri" w:hAnsi="Times New Roman" w:cs="Times New Roman"/>
                <w:color w:val="000000"/>
                <w:spacing w:val="-14"/>
                <w:w w:val="105"/>
                <w:sz w:val="24"/>
                <w:szCs w:val="24"/>
                <w:lang w:val="ru-RU"/>
              </w:rPr>
              <w:t xml:space="preserve"> </w:t>
            </w:r>
            <w:r w:rsidRPr="003864D6">
              <w:rPr>
                <w:rFonts w:ascii="Times New Roman" w:eastAsia="Calibri" w:hAnsi="Times New Roman" w:cs="Times New Roman"/>
                <w:color w:val="000000"/>
                <w:spacing w:val="-2"/>
                <w:w w:val="105"/>
                <w:sz w:val="24"/>
                <w:szCs w:val="24"/>
                <w:lang w:val="ru-RU"/>
              </w:rPr>
              <w:t>линия.</w:t>
            </w:r>
            <w:r w:rsidRPr="003864D6">
              <w:rPr>
                <w:rFonts w:ascii="Times New Roman" w:eastAsia="Calibri" w:hAnsi="Times New Roman" w:cs="Times New Roman"/>
                <w:color w:val="000000"/>
                <w:spacing w:val="-13"/>
                <w:w w:val="105"/>
                <w:sz w:val="24"/>
                <w:szCs w:val="24"/>
                <w:lang w:val="ru-RU"/>
              </w:rPr>
              <w:t xml:space="preserve"> </w:t>
            </w:r>
            <w:r w:rsidRPr="003864D6">
              <w:rPr>
                <w:rFonts w:ascii="Times New Roman" w:eastAsia="Calibri" w:hAnsi="Times New Roman" w:cs="Times New Roman"/>
                <w:color w:val="000000"/>
                <w:spacing w:val="-2"/>
                <w:w w:val="105"/>
                <w:sz w:val="24"/>
                <w:szCs w:val="24"/>
                <w:lang w:val="ru-RU"/>
              </w:rPr>
              <w:t xml:space="preserve">Звено, </w:t>
            </w:r>
            <w:r w:rsidRPr="003864D6">
              <w:rPr>
                <w:rFonts w:ascii="Times New Roman" w:eastAsia="Calibri" w:hAnsi="Times New Roman" w:cs="Times New Roman"/>
                <w:color w:val="000000"/>
                <w:w w:val="105"/>
                <w:sz w:val="24"/>
                <w:szCs w:val="24"/>
                <w:lang w:val="ru-RU"/>
              </w:rPr>
              <w:t>вершина ломаной.</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42-43)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pacing w:val="-2"/>
                <w:w w:val="105"/>
                <w:sz w:val="24"/>
                <w:szCs w:val="24"/>
                <w:lang w:val="ru-RU"/>
              </w:rPr>
              <w:t>Ломаная</w:t>
            </w:r>
            <w:r w:rsidRPr="003864D6">
              <w:rPr>
                <w:rFonts w:ascii="Times New Roman" w:eastAsia="Calibri" w:hAnsi="Times New Roman" w:cs="Times New Roman"/>
                <w:spacing w:val="-14"/>
                <w:w w:val="105"/>
                <w:sz w:val="24"/>
                <w:szCs w:val="24"/>
                <w:lang w:val="ru-RU"/>
              </w:rPr>
              <w:t xml:space="preserve"> </w:t>
            </w:r>
            <w:r w:rsidRPr="003864D6">
              <w:rPr>
                <w:rFonts w:ascii="Times New Roman" w:eastAsia="Calibri" w:hAnsi="Times New Roman" w:cs="Times New Roman"/>
                <w:spacing w:val="-2"/>
                <w:w w:val="105"/>
                <w:sz w:val="24"/>
                <w:szCs w:val="24"/>
                <w:lang w:val="ru-RU"/>
              </w:rPr>
              <w:t>линия.</w:t>
            </w:r>
            <w:r w:rsidRPr="003864D6">
              <w:rPr>
                <w:rFonts w:ascii="Times New Roman" w:eastAsia="Calibri" w:hAnsi="Times New Roman" w:cs="Times New Roman"/>
                <w:spacing w:val="-13"/>
                <w:w w:val="105"/>
                <w:sz w:val="24"/>
                <w:szCs w:val="24"/>
                <w:lang w:val="ru-RU"/>
              </w:rPr>
              <w:t xml:space="preserve"> </w:t>
            </w:r>
            <w:r w:rsidRPr="003864D6">
              <w:rPr>
                <w:rFonts w:ascii="Times New Roman" w:eastAsia="Calibri" w:hAnsi="Times New Roman" w:cs="Times New Roman"/>
                <w:spacing w:val="-2"/>
                <w:w w:val="105"/>
                <w:sz w:val="24"/>
                <w:szCs w:val="24"/>
                <w:lang w:val="ru-RU"/>
              </w:rPr>
              <w:t xml:space="preserve">Звено, </w:t>
            </w:r>
            <w:r w:rsidRPr="003864D6">
              <w:rPr>
                <w:rFonts w:ascii="Times New Roman" w:eastAsia="Calibri" w:hAnsi="Times New Roman" w:cs="Times New Roman"/>
                <w:w w:val="105"/>
                <w:sz w:val="24"/>
                <w:szCs w:val="24"/>
                <w:lang w:val="ru-RU"/>
              </w:rPr>
              <w:t>вершина ломаной.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44-45)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Запись результата сравнения: больше, меньше, столько же (равно). Знаки сравнения.</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46-47)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Равенство. Неравенство. </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48-49)</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геометрических фигур: общее, различное. Многоугольник. Круг</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50-51)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Расположение, описание расположения геометрических фигур на плоскости.</w:t>
            </w:r>
            <w:r w:rsidRPr="003864D6">
              <w:rPr>
                <w:rFonts w:ascii="Times New Roman" w:eastAsia="Calibri" w:hAnsi="Times New Roman" w:cs="Times New Roman"/>
                <w:b/>
                <w:color w:val="000000"/>
                <w:sz w:val="24"/>
                <w:szCs w:val="24"/>
                <w:lang w:val="ru-RU"/>
              </w:rPr>
              <w:t xml:space="preserve"> </w:t>
            </w:r>
            <w:r w:rsidRPr="003864D6">
              <w:rPr>
                <w:rFonts w:ascii="Times New Roman" w:eastAsia="Calibri" w:hAnsi="Times New Roman" w:cs="Times New Roman"/>
                <w:color w:val="000000"/>
                <w:sz w:val="24"/>
                <w:szCs w:val="24"/>
                <w:lang w:val="ru-RU"/>
              </w:rPr>
              <w:t xml:space="preserve"> </w:t>
            </w:r>
            <w:r w:rsidRPr="003864D6">
              <w:rPr>
                <w:rFonts w:ascii="Times New Roman" w:eastAsia="Calibri" w:hAnsi="Times New Roman" w:cs="Times New Roman"/>
                <w:color w:val="000000"/>
                <w:sz w:val="24"/>
                <w:szCs w:val="24"/>
              </w:rPr>
              <w:t>Число и цифра 6</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52-53)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Увеличение, уменьшение числа на одну или несколько единиц. </w:t>
            </w:r>
            <w:r w:rsidRPr="003864D6">
              <w:rPr>
                <w:rFonts w:ascii="Times New Roman" w:eastAsia="Calibri" w:hAnsi="Times New Roman" w:cs="Times New Roman"/>
                <w:color w:val="000000"/>
                <w:sz w:val="24"/>
                <w:szCs w:val="24"/>
              </w:rPr>
              <w:t>Числа 6 и 7. Цифра 7</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54-55)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счета. Состав числа. </w:t>
            </w:r>
            <w:r w:rsidRPr="003864D6">
              <w:rPr>
                <w:rFonts w:ascii="Times New Roman" w:eastAsia="Calibri" w:hAnsi="Times New Roman" w:cs="Times New Roman"/>
                <w:color w:val="000000"/>
                <w:sz w:val="24"/>
                <w:szCs w:val="24"/>
              </w:rPr>
              <w:t>Числа 8 и 9. Цифра 8</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56-57)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измерения. Чиисла 8 и 9. </w:t>
            </w:r>
            <w:r w:rsidRPr="003864D6">
              <w:rPr>
                <w:rFonts w:ascii="Times New Roman" w:eastAsia="Calibri" w:hAnsi="Times New Roman" w:cs="Times New Roman"/>
                <w:color w:val="000000"/>
                <w:sz w:val="24"/>
                <w:szCs w:val="24"/>
              </w:rPr>
              <w:t>Цифра 9</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58-59)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10. </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60-61)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Закономерность в ряду заданных объектов: её обнаружение, продолжение ряда</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62-63)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Проектные задания «Математика вокруг нас»</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64-65)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Единицы длины: сантиметр. Сантиметр</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66-67)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Измерение длины отрезка. Сантиметр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Увеличить на …</w:t>
            </w:r>
            <w:r w:rsidRPr="003864D6">
              <w:rPr>
                <w:rFonts w:ascii="Times New Roman" w:eastAsia="Calibri" w:hAnsi="Times New Roman" w:cs="Times New Roman"/>
                <w:color w:val="000000"/>
                <w:spacing w:val="-58"/>
                <w:sz w:val="24"/>
                <w:szCs w:val="24"/>
                <w:lang w:val="ru-RU"/>
              </w:rPr>
              <w:t xml:space="preserve"> </w:t>
            </w:r>
            <w:r w:rsidRPr="003864D6">
              <w:rPr>
                <w:rFonts w:ascii="Times New Roman" w:eastAsia="Calibri" w:hAnsi="Times New Roman" w:cs="Times New Roman"/>
                <w:color w:val="000000"/>
                <w:sz w:val="24"/>
                <w:szCs w:val="24"/>
                <w:lang w:val="ru-RU"/>
              </w:rPr>
              <w:t>Уменьшить</w:t>
            </w:r>
            <w:r w:rsidRPr="003864D6">
              <w:rPr>
                <w:rFonts w:ascii="Times New Roman" w:eastAsia="Calibri" w:hAnsi="Times New Roman" w:cs="Times New Roman"/>
                <w:color w:val="000000"/>
                <w:spacing w:val="-3"/>
                <w:sz w:val="24"/>
                <w:szCs w:val="24"/>
                <w:lang w:val="ru-RU"/>
              </w:rPr>
              <w:t xml:space="preserve"> </w:t>
            </w:r>
            <w:r w:rsidRPr="003864D6">
              <w:rPr>
                <w:rFonts w:ascii="Times New Roman" w:eastAsia="Calibri" w:hAnsi="Times New Roman" w:cs="Times New Roman"/>
                <w:color w:val="000000"/>
                <w:sz w:val="24"/>
                <w:szCs w:val="24"/>
                <w:lang w:val="ru-RU"/>
              </w:rPr>
              <w:t>на</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68-69)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и цифра 0 </w:t>
            </w:r>
            <w:r w:rsidRPr="003864D6">
              <w:rPr>
                <w:rFonts w:ascii="Times New Roman" w:eastAsia="Calibri" w:hAnsi="Times New Roman" w:cs="Times New Roman"/>
                <w:color w:val="000000"/>
                <w:spacing w:val="-2"/>
                <w:w w:val="105"/>
                <w:sz w:val="24"/>
                <w:szCs w:val="24"/>
                <w:lang w:val="ru-RU"/>
              </w:rPr>
              <w:t>.</w:t>
            </w:r>
            <w:r w:rsidRPr="003864D6">
              <w:rPr>
                <w:rFonts w:ascii="Times New Roman" w:eastAsia="Calibri" w:hAnsi="Times New Roman" w:cs="Times New Roman"/>
                <w:color w:val="000000"/>
                <w:spacing w:val="-14"/>
                <w:w w:val="105"/>
                <w:sz w:val="24"/>
                <w:szCs w:val="24"/>
                <w:lang w:val="ru-RU"/>
              </w:rPr>
              <w:t xml:space="preserve"> </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70-71)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Сложение и вычитание с числом 0</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72-73)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Чтение рисунка, схемы с 1—2 числовыми данными (значениями данных величин.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b/>
                <w:i/>
                <w:sz w:val="24"/>
                <w:szCs w:val="24"/>
                <w:lang w:val="ru-RU"/>
              </w:rPr>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Измерение длины с помощью линейки. Сантиметр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 xml:space="preserve">(Нет в учебнике)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74-75)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Числа от 1 до 10. Повторение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76-78)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41</w:t>
            </w:r>
          </w:p>
        </w:tc>
        <w:tc>
          <w:tcPr>
            <w:tcW w:w="3516" w:type="dxa"/>
            <w:shd w:val="clear" w:color="auto" w:fill="auto"/>
            <w:vAlign w:val="center"/>
          </w:tcPr>
          <w:p w:rsidR="003451C6" w:rsidRPr="003864D6" w:rsidRDefault="003451C6" w:rsidP="003864D6">
            <w:pPr>
              <w:spacing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Вычисления вида □ + 1, □ – 1. </w:t>
            </w:r>
            <w:r w:rsidRPr="003864D6">
              <w:rPr>
                <w:rFonts w:ascii="Times New Roman" w:eastAsia="Calibri" w:hAnsi="Times New Roman" w:cs="Times New Roman"/>
                <w:color w:val="000000"/>
                <w:sz w:val="24"/>
                <w:szCs w:val="24"/>
                <w:lang w:val="ru-RU"/>
              </w:rPr>
              <w:t>Применение в практических ситуациях.</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80-81)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Запись результата увеличения на несколько единиц </w:t>
            </w:r>
            <w:r w:rsidRPr="003864D6">
              <w:rPr>
                <w:rFonts w:ascii="Times New Roman" w:eastAsia="Calibri" w:hAnsi="Times New Roman" w:cs="Times New Roman"/>
                <w:color w:val="000000"/>
                <w:sz w:val="24"/>
                <w:szCs w:val="24"/>
                <w:lang w:val="ru-RU"/>
              </w:rPr>
              <w:t xml:space="preserve"> □ + 1 + 1, □ - 1 - 1</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82-83)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516" w:type="dxa"/>
            <w:vAlign w:val="center"/>
          </w:tcPr>
          <w:p w:rsidR="003451C6" w:rsidRPr="003864D6" w:rsidRDefault="003451C6" w:rsidP="003864D6">
            <w:pPr>
              <w:spacing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Построение квадрата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 xml:space="preserve">(Нет в учебнике)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Вычисления вида □ + 2, □ –2</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84-85)</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516" w:type="dxa"/>
            <w:tcBorders>
              <w:bottom w:val="single" w:sz="4" w:space="0" w:color="auto"/>
            </w:tcBorders>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Действие сложения. Компоненты действия, запись равенства. </w:t>
            </w:r>
          </w:p>
        </w:tc>
        <w:tc>
          <w:tcPr>
            <w:tcW w:w="1145" w:type="dxa"/>
            <w:tcBorders>
              <w:bottom w:val="single" w:sz="4" w:space="0" w:color="auto"/>
            </w:tcBorders>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color w:val="FF0000"/>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86)</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516" w:type="dxa"/>
            <w:tcBorders>
              <w:top w:val="single" w:sz="4" w:space="0" w:color="auto"/>
            </w:tcBorders>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1145" w:type="dxa"/>
            <w:tcBorders>
              <w:top w:val="single" w:sz="4" w:space="0" w:color="auto"/>
            </w:tcBorders>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w w:val="105"/>
                <w:sz w:val="24"/>
                <w:szCs w:val="24"/>
                <w:lang w:val="ru-RU"/>
              </w:rPr>
              <w:t xml:space="preserve">Задача. Структура задачи (условие, вопрос). Анализ задачи. Запись решения и </w:t>
            </w:r>
            <w:r w:rsidRPr="003864D6">
              <w:rPr>
                <w:rFonts w:ascii="Times New Roman" w:eastAsia="Calibri" w:hAnsi="Times New Roman" w:cs="Times New Roman"/>
                <w:spacing w:val="-2"/>
                <w:w w:val="105"/>
                <w:sz w:val="24"/>
                <w:szCs w:val="24"/>
                <w:lang w:val="ru-RU"/>
              </w:rPr>
              <w:t>ответа</w:t>
            </w:r>
            <w:r w:rsidRPr="003864D6">
              <w:rPr>
                <w:rFonts w:ascii="Times New Roman" w:eastAsia="Calibri" w:hAnsi="Times New Roman" w:cs="Times New Roman"/>
                <w:spacing w:val="-14"/>
                <w:w w:val="105"/>
                <w:sz w:val="24"/>
                <w:szCs w:val="24"/>
                <w:lang w:val="ru-RU"/>
              </w:rPr>
              <w:t xml:space="preserve"> </w:t>
            </w:r>
            <w:r w:rsidRPr="003864D6">
              <w:rPr>
                <w:rFonts w:ascii="Times New Roman" w:eastAsia="Calibri" w:hAnsi="Times New Roman" w:cs="Times New Roman"/>
                <w:spacing w:val="-2"/>
                <w:w w:val="105"/>
                <w:sz w:val="24"/>
                <w:szCs w:val="24"/>
                <w:lang w:val="ru-RU"/>
              </w:rPr>
              <w:t>задачи.</w:t>
            </w:r>
            <w:r w:rsidRPr="003864D6">
              <w:rPr>
                <w:rFonts w:ascii="Times New Roman" w:eastAsia="Calibri" w:hAnsi="Times New Roman" w:cs="Times New Roman"/>
                <w:spacing w:val="-13"/>
                <w:w w:val="105"/>
                <w:sz w:val="24"/>
                <w:szCs w:val="24"/>
                <w:lang w:val="ru-RU"/>
              </w:rPr>
              <w:t xml:space="preserve"> </w:t>
            </w:r>
            <w:r w:rsidRPr="003864D6">
              <w:rPr>
                <w:rFonts w:ascii="Times New Roman" w:eastAsia="Calibri" w:hAnsi="Times New Roman" w:cs="Times New Roman"/>
                <w:spacing w:val="-2"/>
                <w:w w:val="105"/>
                <w:sz w:val="24"/>
                <w:szCs w:val="24"/>
              </w:rPr>
              <w:t xml:space="preserve">Составление </w:t>
            </w:r>
            <w:r w:rsidRPr="003864D6">
              <w:rPr>
                <w:rFonts w:ascii="Times New Roman" w:eastAsia="Calibri" w:hAnsi="Times New Roman" w:cs="Times New Roman"/>
                <w:w w:val="105"/>
                <w:sz w:val="24"/>
                <w:szCs w:val="24"/>
              </w:rPr>
              <w:t>задач на сложение и вычитание по рисунку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88-89)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color w:val="000000"/>
                <w:sz w:val="24"/>
                <w:szCs w:val="24"/>
                <w:lang w:val="ru-RU"/>
              </w:rPr>
              <w:t xml:space="preserve"> </w:t>
            </w:r>
            <w:r w:rsidRPr="003864D6">
              <w:rPr>
                <w:rFonts w:ascii="Times New Roman" w:eastAsia="Calibri" w:hAnsi="Times New Roman" w:cs="Times New Roman"/>
                <w:color w:val="000000"/>
                <w:sz w:val="24"/>
                <w:szCs w:val="24"/>
                <w:lang w:val="ru-RU"/>
              </w:rPr>
              <w:t xml:space="preserve"> Составление задачи по краткой записи, рисунку, схеме (</w:t>
            </w:r>
            <w:r w:rsidRPr="003864D6">
              <w:rPr>
                <w:rFonts w:ascii="Times New Roman" w:eastAsia="Calibri" w:hAnsi="Times New Roman" w:cs="Times New Roman"/>
                <w:sz w:val="24"/>
                <w:szCs w:val="24"/>
                <w:lang w:val="ru-RU"/>
              </w:rPr>
              <w:t>Сопоставление задач на сложение и вычитание по одному рисунку.)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90-91)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Таблицы сложения и вычитания с числом 2</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92-93)</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516" w:type="dxa"/>
            <w:shd w:val="clear" w:color="auto" w:fill="FFFFFF"/>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Присчитывание и отсчитывание по 2.</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Текстовая сюжетная задача в одно действие: запись решения, ответа задачи.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94-95)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sz w:val="24"/>
                <w:szCs w:val="24"/>
                <w:lang w:val="ru-RU"/>
              </w:rPr>
              <w:t>Задачи на увеличение (уменьшение) числа на несколько единиц (с одним множеством предметов).</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516" w:type="dxa"/>
            <w:shd w:val="clear" w:color="auto" w:fill="FFFFFF"/>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Угол. Прямой угол.</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53</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сюжетная задача в одно действие. Выбор и объяснение верного решения задачи</w:t>
            </w:r>
            <w:r w:rsidRPr="003864D6">
              <w:rPr>
                <w:rFonts w:ascii="Times New Roman" w:eastAsia="Calibri" w:hAnsi="Times New Roman" w:cs="Times New Roman"/>
                <w:b/>
                <w:color w:val="000000"/>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98-99)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r w:rsidRPr="003864D6">
              <w:rPr>
                <w:rFonts w:ascii="Times New Roman" w:eastAsia="Calibri" w:hAnsi="Times New Roman" w:cs="Times New Roman"/>
                <w:color w:val="000000"/>
                <w:sz w:val="24"/>
                <w:szCs w:val="24"/>
              </w:rPr>
              <w:t>Изображение ломаной</w:t>
            </w:r>
            <w:r w:rsidRPr="003864D6">
              <w:rPr>
                <w:rFonts w:ascii="Times New Roman" w:eastAsia="Calibri" w:hAnsi="Times New Roman" w:cs="Times New Roman"/>
                <w:color w:val="000000"/>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Группировка объектов по заданному признаку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102-103)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104-105)</w:t>
            </w:r>
          </w:p>
        </w:tc>
      </w:tr>
      <w:tr w:rsidR="003451C6" w:rsidRPr="003864D6" w:rsidTr="003451C6">
        <w:tc>
          <w:tcPr>
            <w:tcW w:w="879" w:type="dxa"/>
          </w:tcPr>
          <w:p w:rsidR="003451C6" w:rsidRPr="006C39DF" w:rsidRDefault="003451C6" w:rsidP="003864D6">
            <w:pPr>
              <w:spacing w:line="240" w:lineRule="auto"/>
              <w:jc w:val="center"/>
              <w:rPr>
                <w:rFonts w:ascii="Times New Roman" w:hAnsi="Times New Roman" w:cs="Times New Roman"/>
                <w:sz w:val="24"/>
                <w:szCs w:val="24"/>
                <w:highlight w:val="yellow"/>
                <w:lang w:val="ru-RU"/>
              </w:rPr>
            </w:pPr>
            <w:r w:rsidRPr="006C39DF">
              <w:rPr>
                <w:rFonts w:ascii="Times New Roman" w:hAnsi="Times New Roman" w:cs="Times New Roman"/>
                <w:sz w:val="24"/>
                <w:szCs w:val="24"/>
                <w:highlight w:val="yellow"/>
                <w:lang w:val="ru-RU"/>
              </w:rPr>
              <w:t>57</w:t>
            </w:r>
            <w:bookmarkStart w:id="6" w:name="_GoBack"/>
            <w:bookmarkEnd w:id="6"/>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color w:val="000000"/>
                <w:sz w:val="24"/>
                <w:szCs w:val="24"/>
              </w:rPr>
              <w:t>Задачи на нахождение суммы</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106-107)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длине, проверка результата сравнения измерением</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108-109)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«Решение текстовых задач»</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110-111)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516" w:type="dxa"/>
            <w:shd w:val="clear" w:color="auto" w:fill="FFFFFF"/>
            <w:vAlign w:val="center"/>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Сложение и соответствующие случаи состава чисел.</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112-113)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color w:val="231F20"/>
                <w:sz w:val="24"/>
                <w:szCs w:val="24"/>
              </w:rPr>
              <w:t>Задачи на увеличение и уменьшение числа на несколько единиц</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114-115)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Решение</w:t>
            </w:r>
            <w:r w:rsidRPr="003864D6">
              <w:rPr>
                <w:rFonts w:ascii="Times New Roman" w:eastAsia="Times New Roman" w:hAnsi="Times New Roman" w:cs="Times New Roman"/>
                <w:spacing w:val="-6"/>
                <w:w w:val="105"/>
                <w:sz w:val="24"/>
                <w:szCs w:val="24"/>
                <w:lang w:val="ru-RU"/>
              </w:rPr>
              <w:t xml:space="preserve"> </w:t>
            </w:r>
            <w:r w:rsidRPr="003864D6">
              <w:rPr>
                <w:rFonts w:ascii="Times New Roman" w:eastAsia="Times New Roman" w:hAnsi="Times New Roman" w:cs="Times New Roman"/>
                <w:w w:val="105"/>
                <w:sz w:val="24"/>
                <w:szCs w:val="24"/>
                <w:lang w:val="ru-RU"/>
              </w:rPr>
              <w:t>задач.</w:t>
            </w:r>
            <w:r w:rsidRPr="003864D6">
              <w:rPr>
                <w:rFonts w:ascii="Times New Roman" w:eastAsia="Times New Roman" w:hAnsi="Times New Roman" w:cs="Times New Roman"/>
                <w:spacing w:val="-11"/>
                <w:w w:val="105"/>
                <w:sz w:val="24"/>
                <w:szCs w:val="24"/>
                <w:lang w:val="ru-RU"/>
              </w:rPr>
              <w:t xml:space="preserve"> </w:t>
            </w:r>
            <w:r w:rsidRPr="003864D6">
              <w:rPr>
                <w:rFonts w:ascii="Times New Roman" w:eastAsia="Times New Roman" w:hAnsi="Times New Roman" w:cs="Times New Roman"/>
                <w:w w:val="105"/>
                <w:sz w:val="24"/>
                <w:szCs w:val="24"/>
                <w:lang w:val="ru-RU"/>
              </w:rPr>
              <w:t xml:space="preserve">Дополнение условия задачи числом, </w:t>
            </w:r>
            <w:r w:rsidRPr="003864D6">
              <w:rPr>
                <w:rFonts w:ascii="Times New Roman" w:eastAsia="Times New Roman" w:hAnsi="Times New Roman" w:cs="Times New Roman"/>
                <w:sz w:val="24"/>
                <w:szCs w:val="24"/>
                <w:lang w:val="ru-RU"/>
              </w:rPr>
              <w:t xml:space="preserve">постановка вопросов, запись </w:t>
            </w:r>
            <w:r w:rsidRPr="003864D6">
              <w:rPr>
                <w:rFonts w:ascii="Times New Roman" w:eastAsia="Times New Roman" w:hAnsi="Times New Roman" w:cs="Times New Roman"/>
                <w:w w:val="105"/>
                <w:sz w:val="24"/>
                <w:szCs w:val="24"/>
                <w:lang w:val="ru-RU"/>
              </w:rPr>
              <w:t>решения задачи в таблице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116-117)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Свойства группы объектов, группировка по самостоятельно установленному свойству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118-119)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Решение задач. Закрепление.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(с.120-</w:t>
            </w:r>
            <w:r w:rsidRPr="003864D6">
              <w:rPr>
                <w:rFonts w:ascii="Times New Roman" w:eastAsia="Calibri" w:hAnsi="Times New Roman" w:cs="Times New Roman"/>
                <w:sz w:val="24"/>
                <w:szCs w:val="24"/>
                <w:lang w:val="ru-RU"/>
              </w:rPr>
              <w:t xml:space="preserve"> 122)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Геометрические фигуры: распознавание круга, треугольника, четырехугольника. Распознавание треугольников на чертеже</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lastRenderedPageBreak/>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66</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Геометрические фигуры: распознавание круга, треугольника, четырёхугольника. Распределение фигур на группы. Отрезок Ломаная. Треугольник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 </w:t>
            </w:r>
            <w:r w:rsidRPr="003864D6">
              <w:rPr>
                <w:rFonts w:ascii="Times New Roman" w:eastAsia="Calibri" w:hAnsi="Times New Roman" w:cs="Times New Roman"/>
                <w:b/>
                <w:i/>
                <w:color w:val="000000"/>
                <w:sz w:val="24"/>
                <w:szCs w:val="24"/>
                <w:lang w:val="ru-RU"/>
              </w:rPr>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увеличение числа на </w:t>
            </w:r>
            <w:r w:rsidRPr="003864D6">
              <w:rPr>
                <w:rFonts w:ascii="Times New Roman" w:eastAsia="Times New Roman" w:hAnsi="Times New Roman" w:cs="Times New Roman"/>
                <w:spacing w:val="-2"/>
                <w:w w:val="105"/>
                <w:sz w:val="24"/>
                <w:szCs w:val="24"/>
                <w:lang w:val="ru-RU"/>
              </w:rPr>
              <w:t>несколько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единиц</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(с</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двумя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уменьшение числа на </w:t>
            </w:r>
            <w:r w:rsidRPr="003864D6">
              <w:rPr>
                <w:rFonts w:ascii="Times New Roman" w:eastAsia="Times New Roman" w:hAnsi="Times New Roman" w:cs="Times New Roman"/>
                <w:spacing w:val="-2"/>
                <w:w w:val="105"/>
                <w:sz w:val="24"/>
                <w:szCs w:val="24"/>
                <w:lang w:val="ru-RU"/>
              </w:rPr>
              <w:t>несколько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единиц</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(с</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двумя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516" w:type="dxa"/>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Прибавить и вычесть 4. Приёмы вычислений.</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516" w:type="dxa"/>
            <w:shd w:val="clear" w:color="auto" w:fill="FFFFFF"/>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 xml:space="preserve">Составление задач по </w:t>
            </w:r>
            <w:r w:rsidRPr="003864D6">
              <w:rPr>
                <w:rFonts w:ascii="Times New Roman" w:eastAsia="Times New Roman" w:hAnsi="Times New Roman" w:cs="Times New Roman"/>
                <w:spacing w:val="-2"/>
                <w:w w:val="105"/>
                <w:sz w:val="24"/>
                <w:szCs w:val="24"/>
                <w:lang w:val="ru-RU"/>
              </w:rPr>
              <w:t>рисунку</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по</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решению</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Решение задач на </w:t>
            </w:r>
            <w:r w:rsidRPr="003864D6">
              <w:rPr>
                <w:rFonts w:ascii="Times New Roman" w:eastAsia="Times New Roman" w:hAnsi="Times New Roman" w:cs="Times New Roman"/>
                <w:sz w:val="24"/>
                <w:szCs w:val="24"/>
                <w:lang w:val="ru-RU"/>
              </w:rPr>
              <w:t>разностное сравнение</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(с.10-11)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516" w:type="dxa"/>
            <w:shd w:val="clear" w:color="auto" w:fill="FFFFFF"/>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Прибавить и вычесть 4. </w:t>
            </w:r>
          </w:p>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Сопоставление и заучивание таблицы.</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Текстовая задача: структурные элементы. Дополнение текста до задачи.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Перестановка слагаемых при сложении чисел</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79"/>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Перестановка слагаемых и её</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применение</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для</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случаев</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5,</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6,</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7,</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spacing w:val="-10"/>
                <w:w w:val="105"/>
                <w:sz w:val="24"/>
                <w:szCs w:val="24"/>
                <w:lang w:val="ru-RU"/>
              </w:rPr>
              <w:t>9</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516" w:type="dxa"/>
          </w:tcPr>
          <w:p w:rsidR="003451C6" w:rsidRPr="003864D6" w:rsidRDefault="003451C6" w:rsidP="003864D6">
            <w:pPr>
              <w:spacing w:after="0"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Извлечение данного из строки, столбца таблицы. </w:t>
            </w:r>
            <w:r w:rsidRPr="003864D6">
              <w:rPr>
                <w:rFonts w:ascii="Times New Roman" w:eastAsia="Calibri" w:hAnsi="Times New Roman" w:cs="Times New Roman"/>
                <w:spacing w:val="-2"/>
                <w:w w:val="105"/>
                <w:sz w:val="24"/>
                <w:szCs w:val="24"/>
                <w:lang w:val="ru-RU"/>
              </w:rPr>
              <w:t>Составление</w:t>
            </w:r>
            <w:r w:rsidRPr="003864D6">
              <w:rPr>
                <w:rFonts w:ascii="Times New Roman" w:eastAsia="Calibri" w:hAnsi="Times New Roman" w:cs="Times New Roman"/>
                <w:spacing w:val="-10"/>
                <w:w w:val="105"/>
                <w:sz w:val="24"/>
                <w:szCs w:val="24"/>
                <w:lang w:val="ru-RU"/>
              </w:rPr>
              <w:t xml:space="preserve"> </w:t>
            </w:r>
            <w:r w:rsidRPr="003864D6">
              <w:rPr>
                <w:rFonts w:ascii="Times New Roman" w:eastAsia="Calibri" w:hAnsi="Times New Roman" w:cs="Times New Roman"/>
                <w:spacing w:val="-2"/>
                <w:w w:val="105"/>
                <w:sz w:val="24"/>
                <w:szCs w:val="24"/>
                <w:lang w:val="ru-RU"/>
              </w:rPr>
              <w:t>таблицы</w:t>
            </w:r>
            <w:r w:rsidRPr="003864D6">
              <w:rPr>
                <w:rFonts w:ascii="Times New Roman" w:eastAsia="Calibri" w:hAnsi="Times New Roman" w:cs="Times New Roman"/>
                <w:spacing w:val="-7"/>
                <w:w w:val="105"/>
                <w:sz w:val="24"/>
                <w:szCs w:val="24"/>
                <w:lang w:val="ru-RU"/>
              </w:rPr>
              <w:t xml:space="preserve"> </w:t>
            </w:r>
            <w:r w:rsidRPr="003864D6">
              <w:rPr>
                <w:rFonts w:ascii="Times New Roman" w:eastAsia="Calibri" w:hAnsi="Times New Roman" w:cs="Times New Roman"/>
                <w:spacing w:val="-2"/>
                <w:w w:val="105"/>
                <w:sz w:val="24"/>
                <w:szCs w:val="24"/>
                <w:lang w:val="ru-RU"/>
              </w:rPr>
              <w:t>•</w:t>
            </w:r>
            <w:r w:rsidRPr="003864D6">
              <w:rPr>
                <w:rFonts w:ascii="Times New Roman" w:eastAsia="Calibri" w:hAnsi="Times New Roman" w:cs="Times New Roman"/>
                <w:spacing w:val="-6"/>
                <w:w w:val="105"/>
                <w:sz w:val="24"/>
                <w:szCs w:val="24"/>
                <w:lang w:val="ru-RU"/>
              </w:rPr>
              <w:t xml:space="preserve"> </w:t>
            </w:r>
            <w:r w:rsidRPr="003864D6">
              <w:rPr>
                <w:rFonts w:ascii="Times New Roman" w:eastAsia="Calibri" w:hAnsi="Times New Roman" w:cs="Times New Roman"/>
                <w:spacing w:val="-2"/>
                <w:w w:val="105"/>
                <w:sz w:val="24"/>
                <w:szCs w:val="24"/>
                <w:lang w:val="ru-RU"/>
              </w:rPr>
              <w:t>+</w:t>
            </w:r>
            <w:r w:rsidRPr="003864D6">
              <w:rPr>
                <w:rFonts w:ascii="Times New Roman" w:eastAsia="Calibri" w:hAnsi="Times New Roman" w:cs="Times New Roman"/>
                <w:spacing w:val="-6"/>
                <w:w w:val="105"/>
                <w:sz w:val="24"/>
                <w:szCs w:val="24"/>
                <w:lang w:val="ru-RU"/>
              </w:rPr>
              <w:t xml:space="preserve"> </w:t>
            </w:r>
            <w:r w:rsidRPr="003864D6">
              <w:rPr>
                <w:rFonts w:ascii="Times New Roman" w:eastAsia="Calibri" w:hAnsi="Times New Roman" w:cs="Times New Roman"/>
                <w:spacing w:val="-5"/>
                <w:w w:val="105"/>
                <w:sz w:val="24"/>
                <w:szCs w:val="24"/>
                <w:lang w:val="ru-RU"/>
              </w:rPr>
              <w:t>5,</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lastRenderedPageBreak/>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6,</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7,•</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spacing w:val="-5"/>
                <w:w w:val="105"/>
                <w:sz w:val="24"/>
                <w:szCs w:val="24"/>
                <w:lang w:val="ru-RU"/>
              </w:rPr>
              <w:t>9.</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Извлечение данного из строки, столбца таблицы</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«Пространственные отношения и геометрические фигуры»</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Решение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задач.</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Составление </w:t>
            </w:r>
            <w:r w:rsidRPr="003864D6">
              <w:rPr>
                <w:rFonts w:ascii="Times New Roman" w:eastAsia="Times New Roman" w:hAnsi="Times New Roman" w:cs="Times New Roman"/>
                <w:w w:val="105"/>
                <w:sz w:val="24"/>
                <w:szCs w:val="24"/>
                <w:lang w:val="ru-RU"/>
              </w:rPr>
              <w:t>геометрических фигур из счётных палочек</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Многоугольники: различение, сравнение, изображение от руки на листе в клетку. Прямоугольник. Квадрат</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вычислениями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 с.22-23)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Выбор и запись арифметического действия для получения ответа на вопрос.</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(с.24-25)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Неизвестное </w:t>
            </w:r>
            <w:r w:rsidRPr="003864D6">
              <w:rPr>
                <w:rFonts w:ascii="Times New Roman" w:eastAsia="Times New Roman" w:hAnsi="Times New Roman" w:cs="Times New Roman"/>
                <w:spacing w:val="-2"/>
                <w:w w:val="105"/>
                <w:sz w:val="24"/>
                <w:szCs w:val="24"/>
                <w:lang w:val="ru-RU"/>
              </w:rPr>
              <w:t>слагаемое</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26)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в 2 действия</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Действие вычитания. Компоненты действия, запись равенства.</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Вычитание в пределах  10. Применение в практических ситуациях</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Решение задач на увеличение, уменьшение длины. Решение задач в два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(с.31)</w:t>
            </w:r>
          </w:p>
        </w:tc>
      </w:tr>
      <w:tr w:rsidR="003451C6" w:rsidRPr="003864D6" w:rsidTr="003451C6">
        <w:trPr>
          <w:trHeight w:val="570"/>
        </w:trPr>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Извлечение данного из строки, столбца таблицы</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sz w:val="24"/>
                <w:szCs w:val="24"/>
                <w:lang w:val="ru-RU"/>
              </w:rPr>
              <w:t xml:space="preserve"> 32)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Увеличение, уменьшение длины отрезка. Построение, </w:t>
            </w:r>
            <w:r w:rsidRPr="003864D6">
              <w:rPr>
                <w:rFonts w:ascii="Times New Roman" w:eastAsia="Calibri" w:hAnsi="Times New Roman" w:cs="Times New Roman"/>
                <w:color w:val="231F20"/>
                <w:sz w:val="24"/>
                <w:szCs w:val="24"/>
                <w:lang w:val="ru-RU"/>
              </w:rPr>
              <w:lastRenderedPageBreak/>
              <w:t>запись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93</w:t>
            </w:r>
          </w:p>
        </w:tc>
        <w:tc>
          <w:tcPr>
            <w:tcW w:w="3516" w:type="dxa"/>
            <w:shd w:val="clear" w:color="auto" w:fill="FFFFFF"/>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Запись результата вычитания нескольких единиц. Вычитание из числа 10.</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516" w:type="dxa"/>
            <w:shd w:val="clear" w:color="auto" w:fill="FFFFFF"/>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Работа</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по</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spacing w:val="-2"/>
                <w:w w:val="105"/>
                <w:sz w:val="24"/>
                <w:szCs w:val="24"/>
                <w:lang w:val="ru-RU"/>
              </w:rPr>
              <w:t>таблице.</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Килограмм. Сравнение без </w:t>
            </w:r>
            <w:r w:rsidRPr="003864D6">
              <w:rPr>
                <w:rFonts w:ascii="Times New Roman" w:eastAsia="Times New Roman" w:hAnsi="Times New Roman" w:cs="Times New Roman"/>
                <w:spacing w:val="-2"/>
                <w:w w:val="105"/>
                <w:sz w:val="24"/>
                <w:szCs w:val="24"/>
                <w:lang w:val="ru-RU"/>
              </w:rPr>
              <w:t>измерения:</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тяжелее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легче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(с.36-37)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Зависимость между данными и искомой величиной в текстовой задаче. </w:t>
            </w:r>
            <w:r w:rsidRPr="003864D6">
              <w:rPr>
                <w:rFonts w:ascii="Times New Roman" w:eastAsia="Calibri" w:hAnsi="Times New Roman" w:cs="Times New Roman"/>
                <w:color w:val="000000"/>
                <w:sz w:val="24"/>
                <w:szCs w:val="24"/>
              </w:rPr>
              <w:t>Литр</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391"/>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spacing w:val="-2"/>
                <w:w w:val="105"/>
                <w:sz w:val="24"/>
                <w:szCs w:val="24"/>
                <w:lang w:val="ru-RU"/>
              </w:rPr>
              <w:t>Что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узнали.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Чему научились.</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Устное сложение и вычитание в пределах 10 .</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измерением длины</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(с.40-41)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516" w:type="dxa"/>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Названия и </w:t>
            </w:r>
            <w:r w:rsidRPr="003864D6">
              <w:rPr>
                <w:rFonts w:ascii="Times New Roman" w:eastAsia="Times New Roman" w:hAnsi="Times New Roman" w:cs="Times New Roman"/>
                <w:sz w:val="24"/>
                <w:szCs w:val="24"/>
                <w:lang w:val="ru-RU"/>
              </w:rPr>
              <w:t xml:space="preserve">последовательность чисел </w:t>
            </w:r>
            <w:r w:rsidRPr="003864D6">
              <w:rPr>
                <w:rFonts w:ascii="Times New Roman" w:eastAsia="Times New Roman" w:hAnsi="Times New Roman" w:cs="Times New Roman"/>
                <w:spacing w:val="-2"/>
                <w:w w:val="105"/>
                <w:sz w:val="24"/>
                <w:szCs w:val="24"/>
                <w:lang w:val="ru-RU"/>
              </w:rPr>
              <w:t>второго</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десятка.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Однозначные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 </w:t>
            </w:r>
            <w:r w:rsidRPr="003864D6">
              <w:rPr>
                <w:rFonts w:ascii="Times New Roman" w:eastAsia="Times New Roman" w:hAnsi="Times New Roman" w:cs="Times New Roman"/>
                <w:w w:val="105"/>
                <w:sz w:val="24"/>
                <w:szCs w:val="24"/>
                <w:lang w:val="ru-RU"/>
              </w:rPr>
              <w:t>двузначные числа</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(с.46-47)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Образование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из </w:t>
            </w:r>
            <w:r w:rsidRPr="003864D6">
              <w:rPr>
                <w:rFonts w:ascii="Times New Roman" w:eastAsia="Times New Roman" w:hAnsi="Times New Roman" w:cs="Times New Roman"/>
                <w:w w:val="105"/>
                <w:sz w:val="24"/>
                <w:szCs w:val="24"/>
                <w:lang w:val="ru-RU"/>
              </w:rPr>
              <w:t>одного десятка и нескольких единиц</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(с.48-49)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516" w:type="dxa"/>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Запись</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чтение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Дециметр. Соотношение </w:t>
            </w:r>
            <w:r w:rsidRPr="003864D6">
              <w:rPr>
                <w:rFonts w:ascii="Times New Roman" w:eastAsia="Times New Roman" w:hAnsi="Times New Roman" w:cs="Times New Roman"/>
                <w:w w:val="105"/>
                <w:sz w:val="24"/>
                <w:szCs w:val="24"/>
                <w:lang w:val="ru-RU"/>
              </w:rPr>
              <w:t>дециметра и сантиметра</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51)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Случаи сложения и </w:t>
            </w:r>
            <w:r w:rsidRPr="003864D6">
              <w:rPr>
                <w:rFonts w:ascii="Times New Roman" w:eastAsia="Times New Roman" w:hAnsi="Times New Roman" w:cs="Times New Roman"/>
                <w:sz w:val="24"/>
                <w:szCs w:val="24"/>
                <w:lang w:val="ru-RU"/>
              </w:rPr>
              <w:t xml:space="preserve">вычитания, основанные на </w:t>
            </w:r>
            <w:r w:rsidRPr="003864D6">
              <w:rPr>
                <w:rFonts w:ascii="Times New Roman" w:eastAsia="Times New Roman" w:hAnsi="Times New Roman" w:cs="Times New Roman"/>
                <w:w w:val="105"/>
                <w:sz w:val="24"/>
                <w:szCs w:val="24"/>
                <w:lang w:val="ru-RU"/>
              </w:rPr>
              <w:t>знании нумерации</w:t>
            </w:r>
            <w:r w:rsidRPr="003864D6">
              <w:rPr>
                <w:rFonts w:ascii="Times New Roman" w:eastAsia="Times New Roman" w:hAnsi="Times New Roman" w:cs="Times New Roman"/>
                <w:sz w:val="24"/>
                <w:szCs w:val="24"/>
                <w:lang w:val="ru-RU"/>
              </w:rPr>
              <w:t xml:space="preserve"> </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Подготовка к изучению </w:t>
            </w:r>
            <w:r w:rsidRPr="003864D6">
              <w:rPr>
                <w:rFonts w:ascii="Times New Roman" w:eastAsia="Times New Roman" w:hAnsi="Times New Roman" w:cs="Times New Roman"/>
                <w:spacing w:val="-2"/>
                <w:w w:val="105"/>
                <w:sz w:val="24"/>
                <w:szCs w:val="24"/>
                <w:lang w:val="ru-RU"/>
              </w:rPr>
              <w:t>таблицы</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сложения</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в </w:t>
            </w:r>
            <w:r w:rsidRPr="003864D6">
              <w:rPr>
                <w:rFonts w:ascii="Times New Roman" w:eastAsia="Times New Roman" w:hAnsi="Times New Roman" w:cs="Times New Roman"/>
                <w:w w:val="105"/>
                <w:sz w:val="24"/>
                <w:szCs w:val="24"/>
                <w:lang w:val="ru-RU"/>
              </w:rPr>
              <w:t>пределах 20</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Счёт</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spacing w:val="-2"/>
                <w:w w:val="105"/>
                <w:sz w:val="24"/>
                <w:szCs w:val="24"/>
                <w:lang w:val="ru-RU"/>
              </w:rPr>
              <w:t>десятками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Десяток. Счёт десятками в пределах 100</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Обобщение. Числа от 1 до 20: различение, чтение, запись. Сложение и вычитание в пределах 20 без перехода через десяток</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(с.56-59)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Дополнение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задач</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 </w:t>
            </w:r>
            <w:r w:rsidRPr="003864D6">
              <w:rPr>
                <w:rFonts w:ascii="Times New Roman" w:eastAsia="Times New Roman" w:hAnsi="Times New Roman" w:cs="Times New Roman"/>
                <w:sz w:val="24"/>
                <w:szCs w:val="24"/>
                <w:lang w:val="ru-RU"/>
              </w:rPr>
              <w:t>сравнение</w:t>
            </w:r>
            <w:r w:rsidRPr="003864D6">
              <w:rPr>
                <w:rFonts w:ascii="Times New Roman" w:eastAsia="Times New Roman" w:hAnsi="Times New Roman" w:cs="Times New Roman"/>
                <w:spacing w:val="24"/>
                <w:w w:val="105"/>
                <w:sz w:val="24"/>
                <w:szCs w:val="24"/>
                <w:lang w:val="ru-RU"/>
              </w:rPr>
              <w:t xml:space="preserve"> </w:t>
            </w:r>
            <w:r w:rsidRPr="003864D6">
              <w:rPr>
                <w:rFonts w:ascii="Times New Roman" w:eastAsia="Times New Roman" w:hAnsi="Times New Roman" w:cs="Times New Roman"/>
                <w:spacing w:val="-2"/>
                <w:w w:val="105"/>
                <w:sz w:val="24"/>
                <w:szCs w:val="24"/>
                <w:lang w:val="ru-RU"/>
              </w:rPr>
              <w:t>величин.</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(с.60)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Преобразование условия и </w:t>
            </w:r>
            <w:r w:rsidRPr="003864D6">
              <w:rPr>
                <w:rFonts w:ascii="Times New Roman" w:eastAsia="Times New Roman" w:hAnsi="Times New Roman" w:cs="Times New Roman"/>
                <w:w w:val="105"/>
                <w:sz w:val="24"/>
                <w:szCs w:val="24"/>
                <w:lang w:val="ru-RU"/>
              </w:rPr>
              <w:t>вопроса задачи. Решение задач в 2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156"/>
              <w:rPr>
                <w:rFonts w:ascii="Times New Roman" w:eastAsia="Times New Roman" w:hAnsi="Times New Roman" w:cs="Times New Roman"/>
                <w:w w:val="105"/>
                <w:sz w:val="24"/>
                <w:szCs w:val="24"/>
                <w:lang w:val="ru-RU"/>
              </w:rPr>
            </w:pPr>
            <w:r w:rsidRPr="003864D6">
              <w:rPr>
                <w:rFonts w:ascii="Times New Roman" w:eastAsia="Times New Roman" w:hAnsi="Times New Roman" w:cs="Times New Roman"/>
                <w:w w:val="105"/>
                <w:sz w:val="24"/>
                <w:szCs w:val="24"/>
                <w:lang w:val="ru-RU"/>
              </w:rPr>
              <w:t>Алгоритм</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решения</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задач</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в 2 действия</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Задачи на разностное сравнение. </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(с.62-63)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Переход через десяток при сложении. Представление на модели и запись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(с.64-65)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2,</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spacing w:val="-10"/>
                <w:w w:val="105"/>
                <w:sz w:val="24"/>
                <w:szCs w:val="24"/>
                <w:lang w:val="ru-RU"/>
              </w:rPr>
              <w:t>3</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66)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4</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5</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6</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7</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spacing w:val="-10"/>
                <w:w w:val="105"/>
                <w:sz w:val="24"/>
                <w:szCs w:val="24"/>
                <w:lang w:val="ru-RU"/>
              </w:rPr>
              <w:t>9</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Таблица сложения.</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(с.72-73)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Общий</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приём</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вычитания</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с </w:t>
            </w:r>
            <w:r w:rsidRPr="003864D6">
              <w:rPr>
                <w:rFonts w:ascii="Times New Roman" w:eastAsia="Times New Roman" w:hAnsi="Times New Roman" w:cs="Times New Roman"/>
                <w:w w:val="105"/>
                <w:sz w:val="24"/>
                <w:szCs w:val="24"/>
                <w:lang w:val="ru-RU"/>
              </w:rPr>
              <w:t>переходом через десяток.</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(с.80-81)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11</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12</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13</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14</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15</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16</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516" w:type="dxa"/>
            <w:shd w:val="clear" w:color="auto" w:fill="FFFFFF"/>
            <w:vAlign w:val="center"/>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1"/>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17</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spacing w:val="-5"/>
                <w:w w:val="105"/>
                <w:sz w:val="24"/>
                <w:szCs w:val="24"/>
                <w:lang w:val="ru-RU"/>
              </w:rPr>
              <w:t>18</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(с.88)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Закрепление. Вычитание </w:t>
            </w:r>
            <w:r w:rsidRPr="003864D6">
              <w:rPr>
                <w:rFonts w:ascii="Times New Roman" w:eastAsia="Times New Roman" w:hAnsi="Times New Roman" w:cs="Times New Roman"/>
                <w:w w:val="105"/>
                <w:sz w:val="24"/>
                <w:szCs w:val="24"/>
                <w:lang w:val="ru-RU"/>
              </w:rPr>
              <w:t>чисел</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с</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переходом</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 xml:space="preserve">через </w:t>
            </w:r>
            <w:r w:rsidRPr="003864D6">
              <w:rPr>
                <w:rFonts w:ascii="Times New Roman" w:eastAsia="Times New Roman" w:hAnsi="Times New Roman" w:cs="Times New Roman"/>
                <w:spacing w:val="-2"/>
                <w:w w:val="105"/>
                <w:sz w:val="24"/>
                <w:szCs w:val="24"/>
                <w:lang w:val="ru-RU"/>
              </w:rPr>
              <w:t>десяток</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Проект. «Математика </w:t>
            </w:r>
            <w:r w:rsidRPr="003864D6">
              <w:rPr>
                <w:rFonts w:ascii="Times New Roman" w:eastAsia="Times New Roman" w:hAnsi="Times New Roman" w:cs="Times New Roman"/>
                <w:sz w:val="24"/>
                <w:szCs w:val="24"/>
                <w:lang w:val="ru-RU"/>
              </w:rPr>
              <w:t xml:space="preserve">вокруг нас. Цвет, размер, </w:t>
            </w:r>
            <w:r w:rsidRPr="003864D6">
              <w:rPr>
                <w:rFonts w:ascii="Times New Roman" w:eastAsia="Times New Roman" w:hAnsi="Times New Roman" w:cs="Times New Roman"/>
                <w:w w:val="105"/>
                <w:sz w:val="24"/>
                <w:szCs w:val="24"/>
                <w:lang w:val="ru-RU"/>
              </w:rPr>
              <w:t xml:space="preserve">форма. «Узоры и </w:t>
            </w:r>
            <w:r w:rsidRPr="003864D6">
              <w:rPr>
                <w:rFonts w:ascii="Times New Roman" w:eastAsia="Times New Roman" w:hAnsi="Times New Roman" w:cs="Times New Roman"/>
                <w:spacing w:val="-2"/>
                <w:w w:val="105"/>
                <w:sz w:val="24"/>
                <w:szCs w:val="24"/>
                <w:lang w:val="ru-RU"/>
              </w:rPr>
              <w:t>орнаменты».</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(с.98-99)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Сравнение, группировка, закономерности, высказывания. Повторение. Что узнали. Чему научились в 1 классе</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(с.100-101)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130</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Числа от 1 до 20. Сложение  и вычитание с переходом через десяток. Повторение. Что узнали. Чему научились в 1 классе</w:t>
            </w:r>
            <w:r w:rsidRPr="003864D6">
              <w:rPr>
                <w:rFonts w:ascii="Times New Roman" w:eastAsia="Times New Roman" w:hAnsi="Times New Roman" w:cs="Times New Roman"/>
                <w:w w:val="105"/>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(с.102-103)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Закрепление материала  по теме «Решение задач в два действия</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104-105)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Многоугольники. Повторение. Что узнали. Чему научились в 1 классе</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(с.106-107)</w:t>
            </w:r>
          </w:p>
        </w:tc>
      </w:tr>
      <w:tr w:rsidR="00A1679E" w:rsidRPr="003864D6" w:rsidTr="00944023">
        <w:tc>
          <w:tcPr>
            <w:tcW w:w="4395"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114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132</w:t>
            </w:r>
          </w:p>
        </w:tc>
        <w:tc>
          <w:tcPr>
            <w:tcW w:w="5206" w:type="dxa"/>
            <w:gridSpan w:val="5"/>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7D4DF9" w:rsidRDefault="007D4DF9">
      <w:pPr>
        <w:rPr>
          <w:lang w:val="ru-RU"/>
        </w:rPr>
      </w:pPr>
    </w:p>
    <w:p w:rsidR="003451C6" w:rsidRDefault="003451C6">
      <w:pPr>
        <w:rPr>
          <w:lang w:val="ru-RU"/>
        </w:rPr>
      </w:pPr>
    </w:p>
    <w:p w:rsidR="003451C6" w:rsidRDefault="003451C6">
      <w:pPr>
        <w:rPr>
          <w:lang w:val="ru-RU"/>
        </w:rPr>
      </w:pPr>
    </w:p>
    <w:p w:rsidR="003451C6" w:rsidRDefault="003451C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3864D6" w:rsidRDefault="003864D6">
      <w:pPr>
        <w:rPr>
          <w:lang w:val="ru-RU"/>
        </w:rPr>
      </w:pPr>
    </w:p>
    <w:p w:rsidR="001A4B20" w:rsidRDefault="001A4B20">
      <w:pPr>
        <w:rPr>
          <w:lang w:val="ru-RU"/>
        </w:rPr>
      </w:pPr>
    </w:p>
    <w:p w:rsidR="003864D6" w:rsidRDefault="003864D6">
      <w:pPr>
        <w:rPr>
          <w:lang w:val="ru-RU"/>
        </w:rPr>
      </w:pPr>
    </w:p>
    <w:p w:rsidR="003864D6" w:rsidRDefault="003864D6">
      <w:pPr>
        <w:rPr>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lastRenderedPageBreak/>
        <w:t>ПОУРОЧНОЕ ПЛАНИРОВАНИЕ, 2 КЛАСС</w:t>
      </w:r>
    </w:p>
    <w:tbl>
      <w:tblPr>
        <w:tblStyle w:val="ad"/>
        <w:tblW w:w="10746" w:type="dxa"/>
        <w:tblInd w:w="-289" w:type="dxa"/>
        <w:tblLook w:val="04A0" w:firstRow="1" w:lastRow="0" w:firstColumn="1" w:lastColumn="0" w:noHBand="0" w:noVBand="1"/>
      </w:tblPr>
      <w:tblGrid>
        <w:gridCol w:w="741"/>
        <w:gridCol w:w="3900"/>
        <w:gridCol w:w="995"/>
        <w:gridCol w:w="510"/>
        <w:gridCol w:w="523"/>
        <w:gridCol w:w="899"/>
        <w:gridCol w:w="886"/>
        <w:gridCol w:w="2292"/>
      </w:tblGrid>
      <w:tr w:rsidR="003451C6" w:rsidRPr="003864D6" w:rsidTr="00A1679E">
        <w:tc>
          <w:tcPr>
            <w:tcW w:w="741"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3900"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292"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rsidTr="00A1679E">
        <w:trPr>
          <w:trHeight w:val="442"/>
        </w:trPr>
        <w:tc>
          <w:tcPr>
            <w:tcW w:w="741"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3900"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99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292"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Повторение:</w:t>
            </w:r>
            <w:r w:rsidRPr="003864D6">
              <w:rPr>
                <w:rFonts w:ascii="Times New Roman" w:eastAsia="Times New Roman" w:hAnsi="Times New Roman" w:cs="Times New Roman"/>
                <w:color w:val="000000"/>
                <w:spacing w:val="54"/>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числа</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от</w:t>
            </w:r>
            <w:r w:rsidRPr="003864D6">
              <w:rPr>
                <w:rFonts w:ascii="Times New Roman" w:eastAsia="Times New Roman" w:hAnsi="Times New Roman" w:cs="Times New Roman"/>
                <w:color w:val="000000"/>
                <w:spacing w:val="6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w:t>
            </w:r>
            <w:r w:rsidRPr="003864D6">
              <w:rPr>
                <w:rFonts w:ascii="Times New Roman" w:eastAsia="Times New Roman" w:hAnsi="Times New Roman" w:cs="Times New Roman"/>
                <w:color w:val="000000"/>
                <w:spacing w:val="8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100: действия с числами до 20.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 4-5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Десятки.</w:t>
            </w:r>
            <w:r w:rsidRPr="003864D6">
              <w:rPr>
                <w:rFonts w:ascii="Times New Roman" w:eastAsia="Times New Roman" w:hAnsi="Times New Roman" w:cs="Times New Roman"/>
                <w:color w:val="000000"/>
                <w:spacing w:val="5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Счет</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десятками</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 100: чтение, запись. Десятичный принцип записи чисел. Поместное значение цифр в записи числа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стная</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нумерация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чисел</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от</w:t>
            </w:r>
            <w:r w:rsidRPr="003864D6">
              <w:rPr>
                <w:rFonts w:ascii="Times New Roman" w:eastAsia="Times New Roman" w:hAnsi="Times New Roman" w:cs="Times New Roman"/>
                <w:color w:val="000000"/>
                <w:sz w:val="24"/>
                <w:szCs w:val="24"/>
                <w:lang w:val="ru-RU" w:eastAsia="ru-RU"/>
              </w:rPr>
              <w:tab/>
            </w:r>
            <w:r w:rsidRPr="003864D6">
              <w:rPr>
                <w:rFonts w:ascii="Times New Roman" w:eastAsia="Times New Roman" w:hAnsi="Times New Roman" w:cs="Times New Roman"/>
                <w:color w:val="000000"/>
                <w:sz w:val="24"/>
                <w:szCs w:val="24"/>
                <w:lang w:val="ru-RU" w:eastAsia="ru-RU"/>
              </w:rPr>
              <w:tab/>
              <w:t>11</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100.</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6"/>
                <w:sz w:val="24"/>
                <w:szCs w:val="24"/>
                <w:lang w:val="ru-RU" w:eastAsia="ru-RU"/>
              </w:rPr>
              <w:t>бразование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чтение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чисел.</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енная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нумерация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чисел</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100: десятичный состав. Представление числа в виде суммы разрядных слагаемых</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Свойства чисел: о</w:t>
            </w:r>
            <w:r w:rsidRPr="003864D6">
              <w:rPr>
                <w:rFonts w:ascii="Times New Roman" w:eastAsia="Times New Roman" w:hAnsi="Times New Roman" w:cs="Times New Roman"/>
                <w:color w:val="000000"/>
                <w:spacing w:val="16"/>
                <w:sz w:val="24"/>
                <w:szCs w:val="24"/>
                <w:lang w:val="ru-RU" w:eastAsia="ru-RU"/>
              </w:rPr>
              <w:t>днозначны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двузначные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числа</w:t>
            </w:r>
            <w:r w:rsidRPr="003864D6">
              <w:rPr>
                <w:rFonts w:ascii="Times New Roman" w:eastAsia="Times New Roman" w:hAnsi="Times New Roman" w:cs="Times New Roman"/>
                <w:color w:val="000000"/>
                <w:sz w:val="24"/>
                <w:szCs w:val="24"/>
                <w:lang w:val="ru-RU" w:eastAsia="ru-RU"/>
              </w:rPr>
              <w:t>, чётные и нечётные числа.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Работа с величинами: е</w:t>
            </w:r>
            <w:r w:rsidRPr="003864D6">
              <w:rPr>
                <w:rFonts w:ascii="Times New Roman" w:eastAsia="Times New Roman" w:hAnsi="Times New Roman" w:cs="Times New Roman"/>
                <w:color w:val="000000"/>
                <w:spacing w:val="18"/>
                <w:sz w:val="24"/>
                <w:szCs w:val="24"/>
                <w:lang w:val="ru-RU" w:eastAsia="ru-RU"/>
              </w:rPr>
              <w:t>диницы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измерения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длины (</w:t>
            </w:r>
            <w:r w:rsidRPr="003864D6">
              <w:rPr>
                <w:rFonts w:ascii="Times New Roman" w:eastAsia="Times New Roman" w:hAnsi="Times New Roman" w:cs="Times New Roman"/>
                <w:color w:val="000000"/>
                <w:spacing w:val="15"/>
                <w:sz w:val="24"/>
                <w:szCs w:val="24"/>
                <w:lang w:val="ru-RU" w:eastAsia="ru-RU"/>
              </w:rPr>
              <w:t>миллиметр).</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w:t>
            </w:r>
            <w:r w:rsidRPr="003864D6">
              <w:rPr>
                <w:rFonts w:ascii="Times New Roman" w:eastAsia="Times New Roman" w:hAnsi="Times New Roman" w:cs="Times New Roman"/>
                <w:color w:val="000000"/>
                <w:spacing w:val="12"/>
                <w:sz w:val="24"/>
                <w:szCs w:val="24"/>
                <w:lang w:val="ru-RU" w:eastAsia="ru-RU"/>
              </w:rPr>
              <w:t>аим</w:t>
            </w:r>
            <w:r w:rsidRPr="003864D6">
              <w:rPr>
                <w:rFonts w:ascii="Times New Roman" w:eastAsia="Times New Roman" w:hAnsi="Times New Roman" w:cs="Times New Roman"/>
                <w:color w:val="000000"/>
                <w:spacing w:val="14"/>
                <w:sz w:val="24"/>
                <w:szCs w:val="24"/>
                <w:lang w:val="ru-RU" w:eastAsia="ru-RU"/>
              </w:rPr>
              <w:t>еньш</w:t>
            </w:r>
            <w:r w:rsidRPr="003864D6">
              <w:rPr>
                <w:rFonts w:ascii="Times New Roman" w:eastAsia="Times New Roman" w:hAnsi="Times New Roman" w:cs="Times New Roman"/>
                <w:color w:val="000000"/>
                <w:sz w:val="24"/>
                <w:szCs w:val="24"/>
                <w:lang w:val="ru-RU" w:eastAsia="ru-RU"/>
              </w:rPr>
              <w:t>ее</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трёхзначное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число.</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Сотня.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Работа с величинами: измерение длины : м</w:t>
            </w:r>
            <w:r w:rsidRPr="003864D6">
              <w:rPr>
                <w:rFonts w:ascii="Times New Roman" w:eastAsia="Times New Roman" w:hAnsi="Times New Roman" w:cs="Times New Roman"/>
                <w:color w:val="000000"/>
                <w:spacing w:val="11"/>
                <w:sz w:val="24"/>
                <w:szCs w:val="24"/>
                <w:lang w:val="ru-RU" w:eastAsia="ru-RU"/>
              </w:rPr>
              <w:t xml:space="preserve">етр. </w:t>
            </w:r>
            <w:r w:rsidRPr="003864D6">
              <w:rPr>
                <w:rFonts w:ascii="Times New Roman" w:eastAsia="Times New Roman" w:hAnsi="Times New Roman" w:cs="Times New Roman"/>
                <w:color w:val="000000"/>
                <w:spacing w:val="17"/>
                <w:sz w:val="24"/>
                <w:szCs w:val="24"/>
                <w:lang w:val="ru-RU" w:eastAsia="ru-RU"/>
              </w:rPr>
              <w:t xml:space="preserve">Таблица </w:t>
            </w:r>
            <w:r w:rsidRPr="003864D6">
              <w:rPr>
                <w:rFonts w:ascii="Times New Roman" w:eastAsia="Times New Roman" w:hAnsi="Times New Roman" w:cs="Times New Roman"/>
                <w:color w:val="000000"/>
                <w:spacing w:val="11"/>
                <w:sz w:val="24"/>
                <w:szCs w:val="24"/>
                <w:lang w:val="ru-RU" w:eastAsia="ru-RU"/>
              </w:rPr>
              <w:t xml:space="preserve">единиц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длины.</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53"/>
                <w:sz w:val="24"/>
                <w:szCs w:val="24"/>
                <w:lang w:val="ru-RU" w:eastAsia="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Случаи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вида:</w:t>
            </w:r>
            <w:r w:rsidRPr="003864D6">
              <w:rPr>
                <w:rFonts w:ascii="Times New Roman" w:eastAsia="Times New Roman" w:hAnsi="Times New Roman" w:cs="Times New Roman"/>
                <w:color w:val="000000"/>
                <w:spacing w:val="53"/>
                <w:sz w:val="24"/>
                <w:szCs w:val="24"/>
                <w:lang w:val="ru-RU" w:eastAsia="ru-RU"/>
              </w:rPr>
              <w:t xml:space="preserve">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30</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5;</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35-5;</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35</w:t>
            </w:r>
            <w:r w:rsidRPr="003864D6">
              <w:rPr>
                <w:rFonts w:ascii="Times New Roman" w:eastAsia="Times New Roman" w:hAnsi="Times New Roman" w:cs="Times New Roman"/>
                <w:color w:val="000000"/>
                <w:spacing w:val="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30.</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2"/>
                <w:sz w:val="24"/>
                <w:szCs w:val="24"/>
                <w:lang w:val="ru-RU" w:eastAsia="ru-RU"/>
              </w:rPr>
              <w:t>Зам</w:t>
            </w:r>
            <w:r w:rsidRPr="003864D6">
              <w:rPr>
                <w:rFonts w:ascii="Times New Roman" w:eastAsia="Times New Roman" w:hAnsi="Times New Roman" w:cs="Times New Roman"/>
                <w:color w:val="000000"/>
                <w:spacing w:val="13"/>
                <w:sz w:val="24"/>
                <w:szCs w:val="24"/>
                <w:lang w:val="ru-RU" w:eastAsia="ru-RU"/>
              </w:rPr>
              <w:t>ена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двузначного</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 xml:space="preserve">числа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суммой</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разрядных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слагаемых.</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Работа с величинами. Сравнение предметов по стоимости (единицы стоимости – </w:t>
            </w:r>
            <w:r w:rsidRPr="003864D6">
              <w:rPr>
                <w:rFonts w:ascii="Times New Roman" w:eastAsia="Times New Roman" w:hAnsi="Times New Roman" w:cs="Times New Roman"/>
                <w:color w:val="000000"/>
                <w:spacing w:val="13"/>
                <w:sz w:val="24"/>
                <w:szCs w:val="24"/>
                <w:lang w:val="ru-RU" w:eastAsia="ru-RU"/>
              </w:rPr>
              <w:t>рубль,</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копейка)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текстовы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5"/>
                <w:sz w:val="24"/>
                <w:szCs w:val="24"/>
                <w:lang w:val="ru-RU" w:eastAsia="ru-RU"/>
              </w:rPr>
              <w:t>оотнош</w:t>
            </w:r>
            <w:r w:rsidRPr="003864D6">
              <w:rPr>
                <w:rFonts w:ascii="Times New Roman" w:eastAsia="Times New Roman" w:hAnsi="Times New Roman" w:cs="Times New Roman"/>
                <w:color w:val="000000"/>
                <w:spacing w:val="14"/>
                <w:sz w:val="24"/>
                <w:szCs w:val="24"/>
                <w:lang w:val="ru-RU" w:eastAsia="ru-RU"/>
              </w:rPr>
              <w:t>ения между</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 xml:space="preserve">единицами  </w:t>
            </w:r>
            <w:r w:rsidRPr="003864D6">
              <w:rPr>
                <w:rFonts w:ascii="Times New Roman" w:eastAsia="Times New Roman" w:hAnsi="Times New Roman" w:cs="Times New Roman"/>
                <w:color w:val="000000"/>
                <w:spacing w:val="14"/>
                <w:sz w:val="24"/>
                <w:szCs w:val="24"/>
                <w:lang w:val="ru-RU" w:eastAsia="ru-RU"/>
              </w:rPr>
              <w:t>стоимости.</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текстовы</w:t>
            </w:r>
            <w:r w:rsidRPr="003864D6">
              <w:rPr>
                <w:rFonts w:ascii="Times New Roman" w:eastAsia="Times New Roman" w:hAnsi="Times New Roman" w:cs="Times New Roman"/>
                <w:color w:val="000000"/>
                <w:spacing w:val="-2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pacing w:val="-1"/>
                <w:sz w:val="24"/>
                <w:szCs w:val="24"/>
                <w:lang w:val="ru-RU" w:eastAsia="ru-RU"/>
              </w:rPr>
              <w:t xml:space="preserve">Стартовая диагностическая </w:t>
            </w:r>
            <w:r w:rsidRPr="003864D6">
              <w:rPr>
                <w:rFonts w:ascii="Times New Roman" w:eastAsia="Times New Roman" w:hAnsi="Times New Roman" w:cs="Times New Roman"/>
                <w:b/>
                <w:color w:val="000000"/>
                <w:sz w:val="24"/>
                <w:szCs w:val="24"/>
                <w:lang w:val="ru-RU" w:eastAsia="ru-RU"/>
              </w:rPr>
              <w:t>работа.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стр.20-21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r w:rsidRPr="003864D6">
              <w:rPr>
                <w:rFonts w:ascii="Times New Roman" w:eastAsia="Times New Roman" w:hAnsi="Times New Roman" w:cs="Times New Roman"/>
                <w:color w:val="000000"/>
                <w:spacing w:val="16"/>
                <w:sz w:val="24"/>
                <w:szCs w:val="24"/>
                <w:lang w:val="ru-RU" w:eastAsia="ru-RU"/>
              </w:rPr>
              <w:t>обратны</w:t>
            </w:r>
            <w:r w:rsidRPr="003864D6">
              <w:rPr>
                <w:rFonts w:ascii="Times New Roman" w:eastAsia="Times New Roman" w:hAnsi="Times New Roman" w:cs="Times New Roman"/>
                <w:color w:val="000000"/>
                <w:sz w:val="24"/>
                <w:szCs w:val="24"/>
                <w:lang w:val="ru-RU" w:eastAsia="ru-RU"/>
              </w:rPr>
              <w:t xml:space="preserve">е </w:t>
            </w:r>
            <w:r w:rsidRPr="003864D6">
              <w:rPr>
                <w:rFonts w:ascii="Times New Roman" w:eastAsia="Times New Roman" w:hAnsi="Times New Roman" w:cs="Times New Roman"/>
                <w:color w:val="000000"/>
                <w:spacing w:val="13"/>
                <w:sz w:val="24"/>
                <w:szCs w:val="24"/>
                <w:lang w:val="ru-RU" w:eastAsia="ru-RU"/>
              </w:rPr>
              <w:t xml:space="preserve">данной.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Сумма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разность</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 xml:space="preserve">отрезков. </w:t>
            </w:r>
            <w:r w:rsidRPr="003864D6">
              <w:rPr>
                <w:rFonts w:ascii="Times New Roman" w:eastAsia="Times New Roman" w:hAnsi="Times New Roman" w:cs="Times New Roman"/>
                <w:color w:val="000000"/>
                <w:spacing w:val="-47"/>
                <w:sz w:val="24"/>
                <w:szCs w:val="24"/>
                <w:lang w:val="ru-RU" w:eastAsia="ru-RU"/>
              </w:rPr>
              <w:t xml:space="preserve"> Р</w:t>
            </w:r>
            <w:r w:rsidRPr="003864D6">
              <w:rPr>
                <w:rFonts w:ascii="Times New Roman" w:eastAsia="Times New Roman" w:hAnsi="Times New Roman" w:cs="Times New Roman"/>
                <w:color w:val="000000"/>
                <w:spacing w:val="13"/>
                <w:sz w:val="24"/>
                <w:szCs w:val="24"/>
                <w:lang w:val="ru-RU" w:eastAsia="ru-RU"/>
              </w:rPr>
              <w:t>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нахождение неизвестного</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5"/>
                <w:sz w:val="24"/>
                <w:szCs w:val="24"/>
                <w:lang w:val="ru-RU" w:eastAsia="ru-RU"/>
              </w:rPr>
              <w:t>дение</w:t>
            </w:r>
            <w:r w:rsidRPr="003864D6">
              <w:rPr>
                <w:rFonts w:ascii="Times New Roman" w:eastAsia="Times New Roman" w:hAnsi="Times New Roman" w:cs="Times New Roman"/>
                <w:color w:val="000000"/>
                <w:spacing w:val="16"/>
                <w:sz w:val="24"/>
                <w:szCs w:val="24"/>
                <w:lang w:val="ru-RU" w:eastAsia="ru-RU"/>
              </w:rPr>
              <w:t xml:space="preserve"> неизвестного</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уменьш</w:t>
            </w:r>
            <w:r w:rsidRPr="003864D6">
              <w:rPr>
                <w:rFonts w:ascii="Times New Roman" w:eastAsia="Times New Roman" w:hAnsi="Times New Roman" w:cs="Times New Roman"/>
                <w:color w:val="000000"/>
                <w:spacing w:val="13"/>
                <w:sz w:val="24"/>
                <w:szCs w:val="24"/>
                <w:lang w:val="ru-RU" w:eastAsia="ru-RU"/>
              </w:rPr>
              <w:t>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нахождение</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неизвестного вычитаемого.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стр.29-30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3"/>
                <w:sz w:val="24"/>
                <w:szCs w:val="24"/>
                <w:lang w:val="ru-RU" w:eastAsia="ru-RU"/>
              </w:rPr>
            </w:pPr>
            <w:r w:rsidRPr="003864D6">
              <w:rPr>
                <w:rFonts w:ascii="Times New Roman" w:eastAsia="Times New Roman" w:hAnsi="Times New Roman" w:cs="Times New Roman"/>
                <w:color w:val="000000"/>
                <w:spacing w:val="13"/>
                <w:sz w:val="24"/>
                <w:szCs w:val="24"/>
                <w:lang w:val="ru-RU" w:eastAsia="ru-RU"/>
              </w:rPr>
              <w:t>Верные(истинные) и неверные(ложные)утверждения, содержащие зависимости между числами</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b/>
                <w:i/>
                <w:color w:val="000000"/>
                <w:spacing w:val="13"/>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1"/>
                <w:sz w:val="24"/>
                <w:szCs w:val="24"/>
                <w:lang w:val="ru-RU" w:eastAsia="ru-RU"/>
              </w:rPr>
              <w:t>Работа с величинами: измерение времени. Час.</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13"/>
                <w:sz w:val="24"/>
                <w:szCs w:val="24"/>
                <w:lang w:val="ru-RU" w:eastAsia="ru-RU"/>
              </w:rPr>
              <w:t>инута.</w:t>
            </w:r>
            <w:r w:rsidRPr="003864D6">
              <w:rPr>
                <w:rFonts w:ascii="Times New Roman" w:eastAsia="Times New Roman" w:hAnsi="Times New Roman" w:cs="Times New Roman"/>
                <w:color w:val="000000"/>
                <w:spacing w:val="5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пределение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времени</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часам.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Распознавание и изображение геометрических фигур. Точка. Д</w:t>
            </w:r>
            <w:r w:rsidRPr="003864D6">
              <w:rPr>
                <w:rFonts w:ascii="Times New Roman" w:eastAsia="Times New Roman" w:hAnsi="Times New Roman" w:cs="Times New Roman"/>
                <w:color w:val="000000"/>
                <w:spacing w:val="15"/>
                <w:sz w:val="24"/>
                <w:szCs w:val="24"/>
                <w:lang w:val="ru-RU" w:eastAsia="ru-RU"/>
              </w:rPr>
              <w:t xml:space="preserve">лина ломаной.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задач в два </w:t>
            </w:r>
            <w:r w:rsidRPr="003864D6">
              <w:rPr>
                <w:rFonts w:ascii="Times New Roman" w:eastAsia="Times New Roman" w:hAnsi="Times New Roman" w:cs="Times New Roman"/>
                <w:color w:val="000000"/>
                <w:spacing w:val="13"/>
                <w:sz w:val="24"/>
                <w:szCs w:val="24"/>
                <w:lang w:val="ru-RU" w:eastAsia="ru-RU"/>
              </w:rPr>
              <w:t>действия.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стр.32-33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лина ломаной.</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Виды</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линий.</w:t>
            </w:r>
            <w:r w:rsidRPr="003864D6">
              <w:rPr>
                <w:rFonts w:ascii="Times New Roman" w:eastAsia="Times New Roman" w:hAnsi="Times New Roman" w:cs="Times New Roman"/>
                <w:color w:val="000000"/>
                <w:spacing w:val="6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6"/>
                <w:sz w:val="24"/>
                <w:szCs w:val="24"/>
                <w:lang w:val="ru-RU" w:eastAsia="ru-RU"/>
              </w:rPr>
              <w:t>равнение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их</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длин.</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стр.34-35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вычислениях.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Скобки.</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стр.38-39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числовых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выражениях.</w:t>
            </w:r>
            <w:r w:rsidRPr="003864D6">
              <w:rPr>
                <w:rFonts w:ascii="Times New Roman" w:eastAsia="Times New Roman" w:hAnsi="Times New Roman" w:cs="Times New Roman"/>
                <w:color w:val="000000"/>
                <w:spacing w:val="5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Сравнение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числовы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выражений.</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числовых выражений.</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Периметр</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многоугольника.</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 изученных видов</w:t>
            </w:r>
            <w:r w:rsidRPr="003864D6">
              <w:rPr>
                <w:rFonts w:ascii="Times New Roman" w:eastAsia="Times New Roman" w:hAnsi="Times New Roman" w:cs="Times New Roman"/>
                <w:color w:val="000000"/>
                <w:spacing w:val="12"/>
                <w:sz w:val="24"/>
                <w:szCs w:val="24"/>
                <w:lang w:val="ru-RU" w:eastAsia="ru-RU"/>
              </w:rPr>
              <w:t>.</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стр.42-43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Контрольная</w:t>
            </w:r>
            <w:r w:rsidRPr="003864D6">
              <w:rPr>
                <w:rFonts w:ascii="Times New Roman" w:eastAsia="Times New Roman" w:hAnsi="Times New Roman" w:cs="Times New Roman"/>
                <w:b/>
                <w:color w:val="000000"/>
                <w:spacing w:val="3"/>
                <w:sz w:val="24"/>
                <w:szCs w:val="24"/>
                <w:lang w:val="ru-RU" w:eastAsia="ru-RU"/>
              </w:rPr>
              <w:t xml:space="preserve"> </w:t>
            </w:r>
            <w:r w:rsidRPr="003864D6">
              <w:rPr>
                <w:rFonts w:ascii="Times New Roman" w:eastAsia="Times New Roman" w:hAnsi="Times New Roman" w:cs="Times New Roman"/>
                <w:b/>
                <w:color w:val="000000"/>
                <w:sz w:val="24"/>
                <w:szCs w:val="24"/>
                <w:lang w:val="ru-RU" w:eastAsia="ru-RU"/>
              </w:rPr>
              <w:t>работа по итогам 1 четверти</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Ч</w:t>
            </w:r>
            <w:r w:rsidRPr="003864D6">
              <w:rPr>
                <w:rFonts w:ascii="Times New Roman" w:eastAsia="Times New Roman" w:hAnsi="Times New Roman" w:cs="Times New Roman"/>
                <w:color w:val="000000"/>
                <w:spacing w:val="17"/>
                <w:sz w:val="24"/>
                <w:szCs w:val="24"/>
                <w:lang w:val="ru-RU" w:eastAsia="ru-RU"/>
              </w:rPr>
              <w:t>исловы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выражения. </w:t>
            </w:r>
            <w:r w:rsidRPr="003864D6">
              <w:rPr>
                <w:rFonts w:ascii="Times New Roman" w:eastAsia="Times New Roman" w:hAnsi="Times New Roman" w:cs="Times New Roman"/>
                <w:color w:val="000000"/>
                <w:spacing w:val="17"/>
                <w:sz w:val="24"/>
                <w:szCs w:val="24"/>
                <w:lang w:val="ru-RU" w:eastAsia="ru-RU"/>
              </w:rPr>
              <w:t>Сочетательное</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свойство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стр.44-45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w:t>
            </w:r>
            <w:r w:rsidRPr="003864D6">
              <w:rPr>
                <w:rFonts w:ascii="Times New Roman" w:eastAsia="Times New Roman" w:hAnsi="Times New Roman" w:cs="Times New Roman"/>
                <w:color w:val="000000"/>
                <w:spacing w:val="17"/>
                <w:sz w:val="24"/>
                <w:szCs w:val="24"/>
                <w:lang w:val="ru-RU" w:eastAsia="ru-RU"/>
              </w:rPr>
              <w:t>местительное</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свойство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3"/>
                <w:sz w:val="24"/>
                <w:szCs w:val="24"/>
                <w:lang w:val="ru-RU" w:eastAsia="ru-RU"/>
              </w:rPr>
              <w:t>ри</w:t>
            </w:r>
            <w:r w:rsidRPr="003864D6">
              <w:rPr>
                <w:rFonts w:ascii="Times New Roman" w:eastAsia="Times New Roman" w:hAnsi="Times New Roman" w:cs="Times New Roman"/>
                <w:color w:val="000000"/>
                <w:spacing w:val="16"/>
                <w:sz w:val="24"/>
                <w:szCs w:val="24"/>
                <w:lang w:val="ru-RU" w:eastAsia="ru-RU"/>
              </w:rPr>
              <w:t>менение</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свойств</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pacing w:val="10"/>
                <w:sz w:val="24"/>
                <w:szCs w:val="24"/>
                <w:lang w:val="ru-RU" w:eastAsia="ru-RU"/>
              </w:rPr>
              <w:t>для</w:t>
            </w:r>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рационализации</w:t>
            </w:r>
            <w:r w:rsidRPr="003864D6">
              <w:rPr>
                <w:rFonts w:ascii="Times New Roman" w:eastAsia="Times New Roman" w:hAnsi="Times New Roman" w:cs="Times New Roman"/>
                <w:color w:val="000000"/>
                <w:spacing w:val="1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вычислений.</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Проект «Математика вокруг нас»</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стр.50-51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изученного</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вида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стр.52-53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материала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теме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числение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0"/>
                <w:sz w:val="24"/>
                <w:szCs w:val="24"/>
                <w:lang w:val="ru-RU" w:eastAsia="ru-RU"/>
              </w:rPr>
              <w:t xml:space="preserve">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удобны</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способом».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стр.54-56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6"/>
                <w:sz w:val="24"/>
                <w:szCs w:val="24"/>
                <w:lang w:val="ru-RU" w:eastAsia="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5"/>
                <w:sz w:val="24"/>
                <w:szCs w:val="24"/>
                <w:lang w:val="ru-RU" w:eastAsia="ru-RU"/>
              </w:rPr>
              <w:t>рием</w:t>
            </w:r>
            <w:r w:rsidRPr="003864D6">
              <w:rPr>
                <w:rFonts w:ascii="Times New Roman" w:eastAsia="Times New Roman" w:hAnsi="Times New Roman" w:cs="Times New Roman"/>
                <w:color w:val="000000"/>
                <w:sz w:val="24"/>
                <w:szCs w:val="24"/>
                <w:lang w:val="ru-RU" w:eastAsia="ru-RU"/>
              </w:rPr>
              <w:t xml:space="preserve">ы </w:t>
            </w:r>
            <w:r w:rsidRPr="003864D6">
              <w:rPr>
                <w:rFonts w:ascii="Times New Roman" w:eastAsia="Times New Roman" w:hAnsi="Times New Roman" w:cs="Times New Roman"/>
                <w:color w:val="000000"/>
                <w:spacing w:val="12"/>
                <w:sz w:val="24"/>
                <w:szCs w:val="24"/>
                <w:lang w:val="ru-RU" w:eastAsia="ru-RU"/>
              </w:rPr>
              <w:t>устных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вычислений.</w:t>
            </w:r>
          </w:p>
          <w:p w:rsidR="003451C6" w:rsidRPr="003864D6" w:rsidRDefault="003451C6" w:rsidP="003864D6">
            <w:pPr>
              <w:spacing w:line="240" w:lineRule="auto"/>
              <w:rPr>
                <w:rFonts w:ascii="Times New Roman" w:hAnsi="Times New Roman" w:cs="Times New Roman"/>
                <w:sz w:val="24"/>
                <w:szCs w:val="24"/>
                <w:lang w:val="ru-RU"/>
              </w:rPr>
            </w:pP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сложения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вида </w:t>
            </w:r>
            <w:r w:rsidRPr="003864D6">
              <w:rPr>
                <w:rFonts w:ascii="Times New Roman" w:eastAsia="Times New Roman" w:hAnsi="Times New Roman" w:cs="Times New Roman"/>
                <w:color w:val="000000"/>
                <w:spacing w:val="11"/>
                <w:sz w:val="24"/>
                <w:szCs w:val="24"/>
                <w:lang w:val="ru-RU" w:eastAsia="ru-RU"/>
              </w:rPr>
              <w:t>36+2,</w:t>
            </w:r>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36+20,</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60+18.</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Прибавление и вычитание однозначного числа без перехода через разряд.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читания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36</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1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36 -</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20.</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Письменное сложение и вычитание чисел в пределах 100. Дополнение до круглого числа.У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сложения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26</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4,</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95</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5.</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5"/>
                <w:sz w:val="24"/>
                <w:szCs w:val="24"/>
                <w:lang w:val="ru-RU" w:eastAsia="ru-RU"/>
              </w:rPr>
              <w:t xml:space="preserve"> Письменное сложение и вычитание чисел в пределах 100.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числений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30</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7.</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Проверка результата вычисления(реальность ответа, обратное действие).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числений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60</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24.</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стр.62-63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различны</w:t>
            </w:r>
            <w:r w:rsidRPr="003864D6">
              <w:rPr>
                <w:rFonts w:ascii="Times New Roman" w:eastAsia="Times New Roman" w:hAnsi="Times New Roman" w:cs="Times New Roman"/>
                <w:color w:val="000000"/>
                <w:sz w:val="24"/>
                <w:szCs w:val="24"/>
                <w:lang w:val="ru-RU" w:eastAsia="ru-RU"/>
              </w:rPr>
              <w:t xml:space="preserve">х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видов. </w:t>
            </w: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6"/>
                <w:sz w:val="24"/>
                <w:szCs w:val="24"/>
                <w:lang w:val="ru-RU" w:eastAsia="ru-RU"/>
              </w:rPr>
              <w:t>енное</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оформление</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стр.64-65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Устное сложение и вычитание чисел в пределах 100. Приемы прибавления однозначного числа с переходом через разряд.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сложения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26+7.</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Устное сложение и вычитание чисел в пределах 100.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читания однозначного числа с переходом через разряд, примеры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35-7.</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 с переходом через разряд.</w:t>
            </w:r>
            <w:r w:rsidRPr="003864D6">
              <w:rPr>
                <w:rFonts w:ascii="Times New Roman" w:eastAsia="Times New Roman" w:hAnsi="Times New Roman" w:cs="Times New Roman"/>
                <w:color w:val="000000"/>
                <w:spacing w:val="13"/>
                <w:sz w:val="24"/>
                <w:szCs w:val="24"/>
                <w:lang w:val="ru-RU" w:eastAsia="ru-RU"/>
              </w:rPr>
              <w:t xml:space="preserve"> 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изученных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стр.68-69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Нахождение, формулирование одного- двух общих признаков набора математических объектов: чисел, величин, геометрических фигур.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p>
        </w:tc>
        <w:tc>
          <w:tcPr>
            <w:tcW w:w="995"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стр.72-73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Алгоритмы (приемы, правила) устных,                                                                                                                           письменных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вычисление.</w:t>
            </w:r>
          </w:p>
        </w:tc>
        <w:tc>
          <w:tcPr>
            <w:tcW w:w="995"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стр.74-75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Контрольная</w:t>
            </w:r>
            <w:r w:rsidRPr="003864D6">
              <w:rPr>
                <w:rFonts w:ascii="Times New Roman" w:eastAsia="Times New Roman" w:hAnsi="Times New Roman" w:cs="Times New Roman"/>
                <w:b/>
                <w:color w:val="000000"/>
                <w:spacing w:val="10"/>
                <w:sz w:val="24"/>
                <w:szCs w:val="24"/>
                <w:lang w:val="ru-RU" w:eastAsia="ru-RU"/>
              </w:rPr>
              <w:t xml:space="preserve"> </w:t>
            </w:r>
            <w:r w:rsidRPr="003864D6">
              <w:rPr>
                <w:rFonts w:ascii="Times New Roman" w:eastAsia="Times New Roman" w:hAnsi="Times New Roman" w:cs="Times New Roman"/>
                <w:b/>
                <w:color w:val="000000"/>
                <w:sz w:val="24"/>
                <w:szCs w:val="24"/>
                <w:lang w:val="ru-RU" w:eastAsia="ru-RU"/>
              </w:rPr>
              <w:t xml:space="preserve">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пройденного</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материала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r w:rsidRPr="003864D6">
              <w:rPr>
                <w:rFonts w:ascii="Times New Roman" w:eastAsia="Times New Roman" w:hAnsi="Times New Roman" w:cs="Times New Roman"/>
                <w:color w:val="000000"/>
                <w:spacing w:val="17"/>
                <w:sz w:val="24"/>
                <w:szCs w:val="24"/>
                <w:lang w:val="ru-RU" w:eastAsia="ru-RU"/>
              </w:rPr>
              <w:t xml:space="preserve">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а</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12,</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b -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15,</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48</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стр.76-77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Взаимосвязь компонентов и результата действия сложения.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10"/>
                <w:sz w:val="24"/>
                <w:szCs w:val="24"/>
                <w:lang w:val="ru-RU" w:eastAsia="ru-RU"/>
              </w:rPr>
              <w:t>.</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стр.78-79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1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Уравнение.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уравнений.</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Равенства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неравенства.</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14"/>
                <w:sz w:val="24"/>
                <w:szCs w:val="24"/>
                <w:lang w:val="ru-RU" w:eastAsia="ru-RU"/>
              </w:rPr>
              <w:t>разны</w:t>
            </w:r>
            <w:r w:rsidRPr="003864D6">
              <w:rPr>
                <w:rFonts w:ascii="Times New Roman" w:eastAsia="Times New Roman" w:hAnsi="Times New Roman" w:cs="Times New Roman"/>
                <w:color w:val="000000"/>
                <w:spacing w:val="12"/>
                <w:sz w:val="24"/>
                <w:szCs w:val="24"/>
                <w:lang w:val="ru-RU" w:eastAsia="ru-RU"/>
              </w:rPr>
              <w:t>ми</w:t>
            </w:r>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способами.</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Неизвестный компонент действия сложения, его нахождение. </w:t>
            </w:r>
            <w:r w:rsidRPr="003864D6">
              <w:rPr>
                <w:rFonts w:ascii="Times New Roman" w:eastAsia="Times New Roman" w:hAnsi="Times New Roman" w:cs="Times New Roman"/>
                <w:color w:val="000000"/>
                <w:sz w:val="24"/>
                <w:szCs w:val="24"/>
                <w:lang w:val="ru-RU" w:eastAsia="ru-RU"/>
              </w:rPr>
              <w:lastRenderedPageBreak/>
              <w:t>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сложения вычитанием.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Неизвестный компонент действия вычитания. 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вычитания</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сложением.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стр.86-87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7"/>
                <w:sz w:val="24"/>
                <w:szCs w:val="24"/>
                <w:lang w:val="ru-RU" w:eastAsia="ru-RU"/>
              </w:rPr>
            </w:pPr>
            <w:r w:rsidRPr="003864D6">
              <w:rPr>
                <w:rFonts w:ascii="Times New Roman" w:eastAsia="Times New Roman" w:hAnsi="Times New Roman" w:cs="Times New Roman"/>
                <w:color w:val="000000"/>
                <w:spacing w:val="17"/>
                <w:sz w:val="24"/>
                <w:szCs w:val="24"/>
                <w:lang w:val="ru-RU" w:eastAsia="ru-RU"/>
              </w:rPr>
              <w:t xml:space="preserve">Работа с таблицами: извлечение и использование для ответа на вопрос информации, представленной в таблице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(таблица сложения, умножения), внесение данных в таблицу.</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after="0" w:line="240" w:lineRule="auto"/>
              <w:ind w:left="135"/>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ЭФУ стр.88 </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бобщение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учебного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8"/>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0"/>
                <w:sz w:val="24"/>
                <w:szCs w:val="24"/>
                <w:lang w:val="ru-RU" w:eastAsia="ru-RU"/>
              </w:rPr>
              <w:t>ение</w:t>
            </w:r>
            <w:r w:rsidRPr="003864D6">
              <w:rPr>
                <w:rFonts w:ascii="Times New Roman" w:eastAsia="Times New Roman" w:hAnsi="Times New Roman" w:cs="Times New Roman"/>
                <w:color w:val="00000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 в два действия.</w:t>
            </w:r>
            <w:r w:rsidRPr="003864D6">
              <w:rPr>
                <w:rFonts w:ascii="Times New Roman" w:eastAsia="Times New Roman" w:hAnsi="Times New Roman" w:cs="Times New Roman"/>
                <w:color w:val="000000"/>
                <w:spacing w:val="-47"/>
                <w:sz w:val="24"/>
                <w:szCs w:val="24"/>
                <w:lang w:val="ru-RU" w:eastAsia="ru-RU"/>
              </w:rPr>
              <w:t xml:space="preserve">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стр.89-91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пройденного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15"/>
                <w:sz w:val="24"/>
                <w:szCs w:val="24"/>
                <w:lang w:val="ru-RU" w:eastAsia="ru-RU"/>
              </w:rPr>
              <w:t>разны</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способами.</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b/>
                <w:color w:val="000000"/>
                <w:sz w:val="24"/>
                <w:szCs w:val="24"/>
                <w:lang w:val="ru-RU" w:eastAsia="ru-RU"/>
              </w:rPr>
            </w:pPr>
            <w:r w:rsidRPr="003864D6">
              <w:rPr>
                <w:rFonts w:ascii="Times New Roman" w:eastAsia="Times New Roman" w:hAnsi="Times New Roman" w:cs="Times New Roman"/>
                <w:b/>
                <w:color w:val="000000"/>
                <w:sz w:val="24"/>
                <w:szCs w:val="24"/>
                <w:lang w:val="ru-RU" w:eastAsia="ru-RU"/>
              </w:rPr>
              <w:t>Контрольная работа по итогам 1 полугодия</w:t>
            </w:r>
          </w:p>
          <w:p w:rsidR="003451C6" w:rsidRPr="003864D6" w:rsidRDefault="003451C6" w:rsidP="003864D6">
            <w:pPr>
              <w:spacing w:line="240" w:lineRule="auto"/>
              <w:rPr>
                <w:rFonts w:ascii="Times New Roman" w:hAnsi="Times New Roman" w:cs="Times New Roman"/>
                <w:sz w:val="24"/>
                <w:szCs w:val="24"/>
                <w:lang w:val="ru-RU"/>
              </w:rPr>
            </w:pP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45+23.</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стр.94</w:t>
            </w:r>
            <w:r w:rsidRPr="003864D6">
              <w:rPr>
                <w:rFonts w:ascii="Times New Roman" w:eastAsia="Times New Roman" w:hAnsi="Times New Roman" w:cs="Times New Roman"/>
                <w:i/>
                <w:color w:val="000000"/>
                <w:sz w:val="24"/>
                <w:szCs w:val="24"/>
                <w:lang w:val="ru-RU" w:eastAsia="ru-RU"/>
              </w:rPr>
              <w:t xml:space="preserve"> </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6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z w:val="24"/>
                <w:szCs w:val="24"/>
                <w:lang w:val="ru-RU" w:eastAsia="ru-RU"/>
              </w:rPr>
              <w:t>57-26.</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стр.96-97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Распознование и изображение геометрических фигур. Угол. </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3"/>
                <w:sz w:val="24"/>
                <w:szCs w:val="24"/>
                <w:lang w:val="ru-RU" w:eastAsia="ru-RU"/>
              </w:rPr>
              <w:t xml:space="preserve">иды </w:t>
            </w:r>
            <w:r w:rsidRPr="003864D6">
              <w:rPr>
                <w:rFonts w:ascii="Times New Roman" w:eastAsia="Times New Roman" w:hAnsi="Times New Roman" w:cs="Times New Roman"/>
                <w:color w:val="000000"/>
                <w:spacing w:val="12"/>
                <w:sz w:val="24"/>
                <w:szCs w:val="24"/>
                <w:lang w:val="ru-RU" w:eastAsia="ru-RU"/>
              </w:rPr>
              <w:t>углов.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 Представление задачи в виде схемы, рисунка.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900"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37+48.</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вида </w:t>
            </w:r>
            <w:r w:rsidRPr="003864D6">
              <w:rPr>
                <w:rFonts w:ascii="Times New Roman" w:eastAsia="Times New Roman" w:hAnsi="Times New Roman" w:cs="Times New Roman"/>
                <w:color w:val="000000"/>
                <w:spacing w:val="9"/>
                <w:sz w:val="24"/>
                <w:szCs w:val="24"/>
                <w:lang w:val="ru-RU" w:eastAsia="ru-RU"/>
              </w:rPr>
              <w:t>37+53.</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геометрических фигур. Распознование и изображение геометрических фигур: многоугольник.</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рямоугольник.</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Виды </w:t>
            </w:r>
            <w:r w:rsidRPr="003864D6">
              <w:rPr>
                <w:rFonts w:ascii="Times New Roman" w:eastAsia="Times New Roman" w:hAnsi="Times New Roman" w:cs="Times New Roman"/>
                <w:color w:val="000000"/>
                <w:spacing w:val="17"/>
                <w:sz w:val="24"/>
                <w:szCs w:val="24"/>
                <w:lang w:val="ru-RU" w:eastAsia="ru-RU"/>
              </w:rPr>
              <w:t>четырёхугольников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6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87+13.</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 xml:space="preserve">числений </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z w:val="24"/>
                <w:szCs w:val="24"/>
                <w:lang w:val="ru-RU" w:eastAsia="ru-RU"/>
              </w:rPr>
              <w:t>32+8,</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40</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­8.</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0"/>
                <w:sz w:val="24"/>
                <w:szCs w:val="24"/>
                <w:lang w:val="ru-RU" w:eastAsia="ru-RU"/>
              </w:rPr>
              <w:t xml:space="preserve">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исьменны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 xml:space="preserve">числения </w:t>
            </w:r>
            <w:r w:rsidRPr="003864D6">
              <w:rPr>
                <w:rFonts w:ascii="Times New Roman" w:eastAsia="Times New Roman" w:hAnsi="Times New Roman" w:cs="Times New Roman"/>
                <w:color w:val="000000"/>
                <w:spacing w:val="16"/>
                <w:sz w:val="24"/>
                <w:szCs w:val="24"/>
                <w:lang w:val="ru-RU" w:eastAsia="ru-RU"/>
              </w:rPr>
              <w:t>изученных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случаев.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6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вида</w:t>
            </w:r>
            <w:r w:rsidRPr="003864D6">
              <w:rPr>
                <w:rFonts w:ascii="Times New Roman" w:eastAsia="Times New Roman" w:hAnsi="Times New Roman" w:cs="Times New Roman"/>
                <w:color w:val="000000"/>
                <w:spacing w:val="6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50-24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5"/>
                <w:sz w:val="24"/>
                <w:szCs w:val="24"/>
                <w:lang w:val="ru-RU" w:eastAsia="ru-RU"/>
              </w:rPr>
              <w:t>вычитания столбиком.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рямоугольник. </w:t>
            </w:r>
            <w:r w:rsidRPr="003864D6">
              <w:rPr>
                <w:rFonts w:ascii="Times New Roman" w:eastAsia="Times New Roman" w:hAnsi="Times New Roman" w:cs="Times New Roman"/>
                <w:color w:val="000000"/>
                <w:spacing w:val="13"/>
                <w:sz w:val="24"/>
                <w:szCs w:val="24"/>
                <w:lang w:val="ru-RU" w:eastAsia="ru-RU"/>
              </w:rPr>
              <w:t>Свойства</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противополож</w:t>
            </w:r>
            <w:r w:rsidRPr="003864D6">
              <w:rPr>
                <w:rFonts w:ascii="Times New Roman" w:eastAsia="Times New Roman" w:hAnsi="Times New Roman" w:cs="Times New Roman"/>
                <w:color w:val="000000"/>
                <w:spacing w:val="10"/>
                <w:sz w:val="24"/>
                <w:szCs w:val="24"/>
                <w:lang w:val="ru-RU" w:eastAsia="ru-RU"/>
              </w:rPr>
              <w:t>ны</w:t>
            </w:r>
            <w:r w:rsidRPr="003864D6">
              <w:rPr>
                <w:rFonts w:ascii="Times New Roman" w:eastAsia="Times New Roman" w:hAnsi="Times New Roman" w:cs="Times New Roman"/>
                <w:color w:val="000000"/>
                <w:sz w:val="24"/>
                <w:szCs w:val="24"/>
                <w:lang w:val="ru-RU" w:eastAsia="ru-RU"/>
              </w:rPr>
              <w:t xml:space="preserve">х </w:t>
            </w:r>
            <w:r w:rsidRPr="003864D6">
              <w:rPr>
                <w:rFonts w:ascii="Times New Roman" w:eastAsia="Times New Roman" w:hAnsi="Times New Roman" w:cs="Times New Roman"/>
                <w:color w:val="000000"/>
                <w:spacing w:val="13"/>
                <w:sz w:val="24"/>
                <w:szCs w:val="24"/>
                <w:lang w:val="ru-RU" w:eastAsia="ru-RU"/>
              </w:rPr>
              <w:t>сторон</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прямоугольника.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геометрических фигур. Распознование и изображение геометрических фигур:</w:t>
            </w:r>
            <w:r w:rsidRPr="003864D6">
              <w:rPr>
                <w:rFonts w:ascii="Times New Roman" w:eastAsia="Times New Roman" w:hAnsi="Times New Roman" w:cs="Times New Roman"/>
                <w:color w:val="000000"/>
                <w:spacing w:val="14"/>
                <w:sz w:val="24"/>
                <w:szCs w:val="24"/>
                <w:lang w:val="ru-RU" w:eastAsia="ru-RU"/>
              </w:rPr>
              <w:t xml:space="preserve"> квадрат.</w:t>
            </w:r>
            <w:r w:rsidRPr="003864D6">
              <w:rPr>
                <w:rFonts w:ascii="Times New Roman" w:eastAsia="Times New Roman" w:hAnsi="Times New Roman" w:cs="Times New Roman"/>
                <w:color w:val="000000"/>
                <w:spacing w:val="41"/>
                <w:sz w:val="24"/>
                <w:szCs w:val="24"/>
                <w:lang w:val="ru-RU" w:eastAsia="ru-RU"/>
              </w:rPr>
              <w:t xml:space="preserve">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роект «Оригами»</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Классификация объектов по заданному или самостоятельно установленн</w:t>
            </w:r>
            <w:r w:rsidRPr="003864D6">
              <w:rPr>
                <w:rFonts w:ascii="Times New Roman" w:eastAsia="Times New Roman" w:hAnsi="Times New Roman" w:cs="Times New Roman"/>
                <w:color w:val="000000"/>
                <w:spacing w:val="16"/>
                <w:sz w:val="24"/>
                <w:szCs w:val="24"/>
                <w:lang w:val="ru-RU" w:eastAsia="ru-RU"/>
              </w:rPr>
              <w:t>о</w:t>
            </w:r>
            <w:r w:rsidRPr="003864D6">
              <w:rPr>
                <w:rFonts w:ascii="Times New Roman" w:eastAsia="Times New Roman" w:hAnsi="Times New Roman" w:cs="Times New Roman"/>
                <w:color w:val="000000"/>
                <w:sz w:val="24"/>
                <w:szCs w:val="24"/>
                <w:lang w:val="ru-RU" w:eastAsia="ru-RU"/>
              </w:rPr>
              <w:t>му п</w:t>
            </w:r>
            <w:r w:rsidRPr="003864D6">
              <w:rPr>
                <w:rFonts w:ascii="Times New Roman" w:eastAsia="Times New Roman" w:hAnsi="Times New Roman" w:cs="Times New Roman"/>
                <w:color w:val="000000"/>
                <w:spacing w:val="16"/>
                <w:sz w:val="24"/>
                <w:szCs w:val="24"/>
                <w:lang w:val="ru-RU" w:eastAsia="ru-RU"/>
              </w:rPr>
              <w:t>р</w:t>
            </w:r>
            <w:r w:rsidRPr="003864D6">
              <w:rPr>
                <w:rFonts w:ascii="Times New Roman" w:eastAsia="Times New Roman" w:hAnsi="Times New Roman" w:cs="Times New Roman"/>
                <w:color w:val="000000"/>
                <w:sz w:val="24"/>
                <w:szCs w:val="24"/>
                <w:lang w:val="ru-RU" w:eastAsia="ru-RU"/>
              </w:rPr>
              <w:t>изнаку</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6"/>
                <w:sz w:val="24"/>
                <w:szCs w:val="24"/>
                <w:lang w:val="ru-RU" w:eastAsia="ru-RU"/>
              </w:rPr>
              <w:t xml:space="preserve">примеров </w:t>
            </w:r>
            <w:r w:rsidRPr="003864D6">
              <w:rPr>
                <w:rFonts w:ascii="Times New Roman" w:eastAsia="Times New Roman" w:hAnsi="Times New Roman" w:cs="Times New Roman"/>
                <w:color w:val="000000"/>
                <w:sz w:val="24"/>
                <w:szCs w:val="24"/>
                <w:lang w:val="ru-RU" w:eastAsia="ru-RU"/>
              </w:rPr>
              <w:t>и задач</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видов. </w:t>
            </w:r>
            <w:r w:rsidRPr="003864D6">
              <w:rPr>
                <w:rFonts w:ascii="Times New Roman" w:eastAsia="Times New Roman" w:hAnsi="Times New Roman" w:cs="Times New Roman"/>
                <w:color w:val="000000"/>
                <w:spacing w:val="17"/>
                <w:sz w:val="24"/>
                <w:szCs w:val="24"/>
                <w:lang w:val="ru-RU" w:eastAsia="ru-RU"/>
              </w:rPr>
              <w:t xml:space="preserve">Закрепление </w:t>
            </w:r>
            <w:r w:rsidRPr="003864D6">
              <w:rPr>
                <w:rFonts w:ascii="Times New Roman" w:eastAsia="Times New Roman" w:hAnsi="Times New Roman" w:cs="Times New Roman"/>
                <w:color w:val="000000"/>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стр.15-17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разны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видов</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6"/>
                <w:sz w:val="24"/>
                <w:szCs w:val="24"/>
                <w:lang w:val="ru-RU" w:eastAsia="ru-RU"/>
              </w:rPr>
              <w:t xml:space="preserve">Выражением.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7"/>
                <w:sz w:val="24"/>
                <w:szCs w:val="24"/>
                <w:lang w:val="ru-RU" w:eastAsia="ru-RU"/>
              </w:rPr>
              <w:t>множение.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6"/>
                <w:sz w:val="24"/>
                <w:szCs w:val="24"/>
                <w:lang w:val="ru-RU" w:eastAsia="ru-RU"/>
              </w:rPr>
              <w:t>онкретны</w:t>
            </w:r>
            <w:r w:rsidRPr="003864D6">
              <w:rPr>
                <w:rFonts w:ascii="Times New Roman" w:eastAsia="Times New Roman" w:hAnsi="Times New Roman" w:cs="Times New Roman"/>
                <w:color w:val="000000"/>
                <w:sz w:val="24"/>
                <w:szCs w:val="24"/>
                <w:lang w:val="ru-RU" w:eastAsia="ru-RU"/>
              </w:rPr>
              <w:t>й</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действия</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со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сложением.</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Знак</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действия </w:t>
            </w:r>
            <w:r w:rsidRPr="003864D6">
              <w:rPr>
                <w:rFonts w:ascii="Times New Roman" w:eastAsia="Times New Roman" w:hAnsi="Times New Roman" w:cs="Times New Roman"/>
                <w:color w:val="000000"/>
                <w:spacing w:val="14"/>
                <w:sz w:val="24"/>
                <w:szCs w:val="24"/>
                <w:lang w:val="ru-RU" w:eastAsia="ru-RU"/>
              </w:rPr>
              <w:t>умножения.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Результат</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умножения.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7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прим</w:t>
            </w:r>
            <w:r w:rsidRPr="003864D6">
              <w:rPr>
                <w:rFonts w:ascii="Times New Roman" w:eastAsia="Times New Roman" w:hAnsi="Times New Roman" w:cs="Times New Roman"/>
                <w:color w:val="000000"/>
                <w:sz w:val="24"/>
                <w:szCs w:val="24"/>
                <w:lang w:val="ru-RU" w:eastAsia="ru-RU"/>
              </w:rPr>
              <w:t>енением</w:t>
            </w:r>
            <w:r w:rsidRPr="003864D6">
              <w:rPr>
                <w:rFonts w:ascii="Times New Roman" w:eastAsia="Times New Roman" w:hAnsi="Times New Roman" w:cs="Times New Roman"/>
                <w:color w:val="000000"/>
                <w:spacing w:val="5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вычислений</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Изображение на листе в клетку квадрата, прямоугольника с заданной длиной стороны.</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Периметр</w:t>
            </w:r>
            <w:r w:rsidRPr="003864D6">
              <w:rPr>
                <w:rFonts w:ascii="Times New Roman" w:eastAsia="Times New Roman" w:hAnsi="Times New Roman" w:cs="Times New Roman"/>
                <w:color w:val="000000"/>
                <w:spacing w:val="54"/>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прямоугольника.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нахождение </w:t>
            </w:r>
            <w:r w:rsidRPr="003864D6">
              <w:rPr>
                <w:rFonts w:ascii="Times New Roman" w:eastAsia="Times New Roman" w:hAnsi="Times New Roman" w:cs="Times New Roman"/>
                <w:color w:val="000000"/>
                <w:sz w:val="24"/>
                <w:szCs w:val="24"/>
                <w:lang w:val="ru-RU" w:eastAsia="ru-RU"/>
              </w:rPr>
              <w:t>периметра</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прямоугольника.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1</w:t>
            </w:r>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0.</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Название</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компонентов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Закрепление пройденного 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w:t>
            </w:r>
          </w:p>
        </w:tc>
      </w:tr>
      <w:tr w:rsidR="003451C6" w:rsidRPr="003864D6" w:rsidTr="00A1679E">
        <w:trPr>
          <w:trHeight w:val="570"/>
        </w:trPr>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ерем</w:t>
            </w:r>
            <w:r w:rsidRPr="003864D6">
              <w:rPr>
                <w:rFonts w:ascii="Times New Roman" w:eastAsia="Times New Roman" w:hAnsi="Times New Roman" w:cs="Times New Roman"/>
                <w:color w:val="000000"/>
                <w:spacing w:val="17"/>
                <w:sz w:val="24"/>
                <w:szCs w:val="24"/>
                <w:lang w:val="ru-RU" w:eastAsia="ru-RU"/>
              </w:rPr>
              <w:t>естительное</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свойство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примеров 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изученных </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Деление чисел. Компоненты действия, запись, равенства.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7"/>
                <w:sz w:val="24"/>
                <w:szCs w:val="24"/>
                <w:lang w:val="ru-RU" w:eastAsia="ru-RU"/>
              </w:rPr>
              <w:t>онкретны</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пропорциональное</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0"/>
                <w:sz w:val="24"/>
                <w:szCs w:val="24"/>
                <w:lang w:val="ru-RU" w:eastAsia="ru-RU"/>
              </w:rPr>
              <w:t>ие</w:t>
            </w:r>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действия</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900"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Названия</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компонентов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деления.</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1"/>
                <w:sz w:val="24"/>
                <w:szCs w:val="24"/>
                <w:lang w:val="ru-RU" w:eastAsia="ru-RU"/>
              </w:rPr>
              <w:t xml:space="preserve">ие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z w:val="24"/>
                <w:szCs w:val="24"/>
                <w:lang w:val="ru-RU" w:eastAsia="ru-RU"/>
              </w:rPr>
              <w:t xml:space="preserve"> действия</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стр.37-38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стр.39-40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стр.41-43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Конструирование утверждений с использованием слов «каждый», «всё»</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 xml:space="preserve">Нет в учебнике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между</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 xml:space="preserve">компонентами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результатом</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стр.46-47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риём</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число</w:t>
            </w:r>
            <w:r w:rsidRPr="003864D6">
              <w:rPr>
                <w:rFonts w:ascii="Times New Roman" w:eastAsia="Times New Roman" w:hAnsi="Times New Roman" w:cs="Times New Roman"/>
                <w:color w:val="000000"/>
                <w:spacing w:val="6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pacing w:val="5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величинами:</w:t>
            </w:r>
            <w:r w:rsidRPr="003864D6">
              <w:rPr>
                <w:rFonts w:ascii="Times New Roman" w:eastAsia="Times New Roman" w:hAnsi="Times New Roman" w:cs="Times New Roman"/>
                <w:color w:val="000000"/>
                <w:spacing w:val="6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цена,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количество,</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стоимость.</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 xml:space="preserve">Задачи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2"/>
                <w:sz w:val="24"/>
                <w:szCs w:val="24"/>
                <w:lang w:val="ru-RU" w:eastAsia="ru-RU"/>
              </w:rPr>
              <w:t xml:space="preserve">дение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неизвестного </w:t>
            </w:r>
            <w:r w:rsidRPr="003864D6">
              <w:rPr>
                <w:rFonts w:ascii="Times New Roman" w:eastAsia="Times New Roman" w:hAnsi="Times New Roman" w:cs="Times New Roman"/>
                <w:color w:val="000000"/>
                <w:spacing w:val="14"/>
                <w:sz w:val="24"/>
                <w:szCs w:val="24"/>
                <w:lang w:val="ru-RU" w:eastAsia="ru-RU"/>
              </w:rPr>
              <w:t>третьего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ений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и деление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Табличное умножение в пределах 50. Ум</w:t>
            </w:r>
            <w:r w:rsidRPr="003864D6">
              <w:rPr>
                <w:rFonts w:ascii="Times New Roman" w:eastAsia="Times New Roman" w:hAnsi="Times New Roman" w:cs="Times New Roman"/>
                <w:color w:val="000000"/>
                <w:spacing w:val="13"/>
                <w:sz w:val="24"/>
                <w:szCs w:val="24"/>
                <w:lang w:val="ru-RU" w:eastAsia="ru-RU"/>
              </w:rPr>
              <w:t>ноже</w:t>
            </w:r>
            <w:r w:rsidRPr="003864D6">
              <w:rPr>
                <w:rFonts w:ascii="Times New Roman" w:eastAsia="Times New Roman" w:hAnsi="Times New Roman" w:cs="Times New Roman"/>
                <w:color w:val="000000"/>
                <w:spacing w:val="15"/>
                <w:sz w:val="24"/>
                <w:szCs w:val="24"/>
                <w:lang w:val="ru-RU" w:eastAsia="ru-RU"/>
              </w:rPr>
              <w:t>ние</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числа</w:t>
            </w:r>
            <w:r w:rsidRPr="003864D6">
              <w:rPr>
                <w:rFonts w:ascii="Times New Roman" w:eastAsia="Times New Roman" w:hAnsi="Times New Roman" w:cs="Times New Roman"/>
                <w:color w:val="000000"/>
                <w:spacing w:val="2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стр.55-56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 xml:space="preserve">Закрепление </w:t>
            </w:r>
            <w:r w:rsidRPr="003864D6">
              <w:rPr>
                <w:rFonts w:ascii="Times New Roman" w:eastAsia="Times New Roman" w:hAnsi="Times New Roman" w:cs="Times New Roman"/>
                <w:color w:val="000000"/>
                <w:spacing w:val="13"/>
                <w:sz w:val="24"/>
                <w:szCs w:val="24"/>
                <w:lang w:val="ru-RU" w:eastAsia="ru-RU"/>
              </w:rPr>
              <w:t xml:space="preserve">таблицы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4"/>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деления</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стр.58-59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Четные и нечетные числа.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задач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стр.61-64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Табличное умножение в пределах 50. 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числа </w:t>
            </w:r>
            <w:r w:rsidRPr="003864D6">
              <w:rPr>
                <w:rFonts w:ascii="Times New Roman" w:eastAsia="Times New Roman" w:hAnsi="Times New Roman" w:cs="Times New Roman"/>
                <w:color w:val="000000"/>
                <w:sz w:val="24"/>
                <w:szCs w:val="24"/>
                <w:lang w:val="ru-RU" w:eastAsia="ru-RU"/>
              </w:rPr>
              <w:t>3.</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стр.65-66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стр.67-68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3.</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стр.69-70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Порядок выполнения действий.</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стр.71-72</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r w:rsidRPr="003864D6">
              <w:rPr>
                <w:rFonts w:ascii="Times New Roman" w:eastAsia="Times New Roman" w:hAnsi="Times New Roman" w:cs="Times New Roman"/>
                <w:color w:val="000000"/>
                <w:spacing w:val="14"/>
                <w:sz w:val="24"/>
                <w:szCs w:val="24"/>
                <w:lang w:val="ru-RU" w:eastAsia="ru-RU"/>
              </w:rPr>
              <w:t xml:space="preserve">Умножение и деление с числом 4. </w:t>
            </w:r>
            <w:r w:rsidRPr="003864D6">
              <w:rPr>
                <w:rFonts w:ascii="Times New Roman" w:eastAsia="Times New Roman" w:hAnsi="Times New Roman" w:cs="Times New Roman"/>
                <w:color w:val="000000"/>
                <w:sz w:val="24"/>
                <w:szCs w:val="24"/>
                <w:lang w:val="ru-RU" w:eastAsia="ru-RU"/>
              </w:rPr>
              <w:t>Деление на 4.</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стр.73-74</w:t>
            </w:r>
            <w:r w:rsidRPr="003864D6">
              <w:rPr>
                <w:rFonts w:ascii="Times New Roman" w:eastAsia="Times New Roman" w:hAnsi="Times New Roman" w:cs="Times New Roman"/>
                <w:color w:val="000000"/>
                <w:sz w:val="24"/>
                <w:szCs w:val="24"/>
                <w:lang w:val="ru-RU" w:eastAsia="ru-RU"/>
              </w:rPr>
              <w:tab/>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Увеличение числа в несколько раз.</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стр.75-76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Уменьшение числа в несколько раз.</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стр.77-78</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Во сколько раз больше, меньше? Решение задач на изученную тему.</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5</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Умножение и деление с числом </w:t>
            </w:r>
            <w:r w:rsidRPr="003864D6">
              <w:rPr>
                <w:rFonts w:ascii="Times New Roman" w:eastAsia="Times New Roman" w:hAnsi="Times New Roman" w:cs="Times New Roman"/>
                <w:color w:val="000000"/>
                <w:sz w:val="24"/>
                <w:szCs w:val="24"/>
                <w:lang w:val="ru-RU" w:eastAsia="ru-RU"/>
              </w:rPr>
              <w:lastRenderedPageBreak/>
              <w:t>6</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стр.82-83</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125</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7</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8</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стр.88-89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9</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стр.90</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Таблица умножения. Повторение.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стр.92-94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стр.95-97</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Годовая 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90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900"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стр.102-104</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900"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стр.105-106</w:t>
            </w:r>
          </w:p>
        </w:tc>
      </w:tr>
      <w:tr w:rsidR="003451C6" w:rsidRPr="003864D6" w:rsidTr="00A1679E">
        <w:tc>
          <w:tcPr>
            <w:tcW w:w="74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900"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стр.107-108</w:t>
            </w:r>
          </w:p>
        </w:tc>
      </w:tr>
      <w:tr w:rsidR="00A1679E" w:rsidRPr="003864D6" w:rsidTr="00A1679E">
        <w:tc>
          <w:tcPr>
            <w:tcW w:w="4641"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2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0</w:t>
            </w:r>
          </w:p>
        </w:tc>
        <w:tc>
          <w:tcPr>
            <w:tcW w:w="4077" w:type="dxa"/>
            <w:gridSpan w:val="3"/>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1A4B20" w:rsidRDefault="001A4B20">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lastRenderedPageBreak/>
        <w:t>ПОУРОЧНОЕ ПЛАНИРОВАНИЕ, 3 КЛАСС</w:t>
      </w:r>
    </w:p>
    <w:tbl>
      <w:tblPr>
        <w:tblStyle w:val="ad"/>
        <w:tblW w:w="10746" w:type="dxa"/>
        <w:tblInd w:w="-289" w:type="dxa"/>
        <w:tblLook w:val="04A0" w:firstRow="1" w:lastRow="0" w:firstColumn="1" w:lastColumn="0" w:noHBand="0" w:noVBand="1"/>
      </w:tblPr>
      <w:tblGrid>
        <w:gridCol w:w="756"/>
        <w:gridCol w:w="3627"/>
        <w:gridCol w:w="995"/>
        <w:gridCol w:w="510"/>
        <w:gridCol w:w="523"/>
        <w:gridCol w:w="899"/>
        <w:gridCol w:w="886"/>
        <w:gridCol w:w="2550"/>
      </w:tblGrid>
      <w:tr w:rsidR="003451C6" w:rsidRPr="003864D6" w:rsidTr="003451C6">
        <w:tc>
          <w:tcPr>
            <w:tcW w:w="756"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3627"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550"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rsidTr="003451C6">
        <w:trPr>
          <w:trHeight w:val="442"/>
        </w:trPr>
        <w:tc>
          <w:tcPr>
            <w:tcW w:w="756"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3627"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99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550"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Устные и письменные приёмы сложения и вычитания, </w:t>
            </w:r>
            <w:r w:rsidRPr="003864D6">
              <w:rPr>
                <w:rFonts w:ascii="Times New Roman" w:eastAsia="Calibri" w:hAnsi="Times New Roman" w:cs="Times New Roman"/>
                <w:sz w:val="24"/>
                <w:szCs w:val="24"/>
                <w:lang w:val="ru-RU"/>
              </w:rPr>
              <w:t>сводимые к действиям в пределах 100.</w:t>
            </w:r>
            <w:del w:id="7" w:author="Таня" w:date="2024-08-16T09:33:00Z">
              <w:r w:rsidRPr="003864D6" w:rsidDel="00EB0D1A">
                <w:rPr>
                  <w:rFonts w:ascii="Times New Roman" w:eastAsia="Calibri" w:hAnsi="Times New Roman" w:cs="Times New Roman"/>
                  <w:iCs/>
                  <w:sz w:val="24"/>
                  <w:szCs w:val="24"/>
                  <w:lang w:val="ru-RU"/>
                </w:rPr>
                <w:delText xml:space="preserve"> </w:delText>
              </w:r>
            </w:del>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6C39DF" w:rsidP="003864D6">
            <w:pPr>
              <w:spacing w:line="240" w:lineRule="auto"/>
              <w:jc w:val="center"/>
              <w:rPr>
                <w:rFonts w:ascii="Times New Roman" w:hAnsi="Times New Roman" w:cs="Times New Roman"/>
                <w:sz w:val="24"/>
                <w:szCs w:val="24"/>
                <w:lang w:val="ru-RU"/>
              </w:rPr>
            </w:pPr>
            <w:hyperlink r:id="rId26"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Переместительное и сочетательное свойства сложения (повторение)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(стр.4)</w:t>
            </w:r>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8" w:history="1">
              <w:r w:rsidRPr="003864D6">
                <w:rPr>
                  <w:rFonts w:ascii="Times New Roman" w:eastAsia="Calibri" w:hAnsi="Times New Roman" w:cs="Times New Roman"/>
                  <w:color w:val="0000FF"/>
                  <w:sz w:val="24"/>
                  <w:szCs w:val="24"/>
                  <w:u w:val="single"/>
                  <w:lang w:val="ru-RU"/>
                </w:rPr>
                <w:t>https://urok.apkpro.ru/</w:t>
              </w:r>
            </w:hyperlink>
            <w:r w:rsidRPr="003864D6">
              <w:rPr>
                <w:rFonts w:ascii="Times New Roman" w:eastAsia="Calibri" w:hAnsi="Times New Roman" w:cs="Times New Roman"/>
                <w:sz w:val="24"/>
                <w:szCs w:val="24"/>
                <w:lang w:val="ru-RU"/>
              </w:rPr>
              <w:t xml:space="preserve"> </w:t>
            </w:r>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(стр.7)</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29"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Нахождение неизвестного компонента арифметического действия </w:t>
            </w:r>
            <w:del w:id="8" w:author="Таня" w:date="2024-08-16T10:03:00Z">
              <w:r w:rsidRPr="003864D6" w:rsidDel="00FB5AB8">
                <w:rPr>
                  <w:rFonts w:ascii="Times New Roman" w:eastAsia="Calibri" w:hAnsi="Times New Roman" w:cs="Times New Roman"/>
                  <w:iCs/>
                  <w:sz w:val="24"/>
                  <w:szCs w:val="24"/>
                  <w:lang w:val="ru-RU"/>
                </w:rPr>
                <w:delText xml:space="preserve"> </w:delText>
              </w:r>
            </w:del>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(стр.8-9)</w:t>
            </w:r>
          </w:p>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0" w:history="1">
              <w:r w:rsidR="00A1679E" w:rsidRPr="003864D6">
                <w:rPr>
                  <w:rFonts w:ascii="Times New Roman" w:eastAsia="Calibri" w:hAnsi="Times New Roman" w:cs="Times New Roman"/>
                  <w:color w:val="0000FF"/>
                  <w:sz w:val="24"/>
                  <w:szCs w:val="24"/>
                  <w:u w:val="single"/>
                  <w:lang w:val="ru-RU"/>
                </w:rPr>
                <w:t>https://urok.apkpro.ru/</w:t>
              </w:r>
            </w:hyperlink>
            <w:hyperlink r:id="rId31"/>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b/>
                <w:sz w:val="24"/>
                <w:szCs w:val="24"/>
                <w:lang w:val="ru-RU"/>
              </w:rPr>
            </w:pPr>
            <w:r w:rsidRPr="003864D6">
              <w:rPr>
                <w:rFonts w:ascii="Times New Roman" w:eastAsia="Calibri" w:hAnsi="Times New Roman" w:cs="Times New Roman"/>
                <w:sz w:val="24"/>
                <w:szCs w:val="24"/>
                <w:lang w:val="ru-RU"/>
              </w:rPr>
              <w:t xml:space="preserve">Изображение фигур – отрезка, прямоугольника, квадрата – </w:t>
            </w:r>
            <w:r w:rsidR="00930C75">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t>с заданными измерениями</w:t>
            </w:r>
            <w:r w:rsidRPr="003864D6">
              <w:rPr>
                <w:rFonts w:ascii="Times New Roman" w:eastAsia="Calibri" w:hAnsi="Times New Roman" w:cs="Times New Roman"/>
                <w:iCs/>
                <w:sz w:val="24"/>
                <w:szCs w:val="24"/>
                <w:lang w:val="ru-RU"/>
              </w:rPr>
              <w:t>)</w:t>
            </w:r>
            <w:r w:rsidRPr="003864D6">
              <w:rPr>
                <w:rFonts w:ascii="Times New Roman" w:eastAsia="Calibri" w:hAnsi="Times New Roman" w:cs="Times New Roman"/>
                <w:b/>
                <w:sz w:val="24"/>
                <w:szCs w:val="24"/>
                <w:lang w:val="ru-RU"/>
              </w:rPr>
              <w:t xml:space="preserve">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Обозначение геометрических  фигур </w:t>
            </w:r>
            <w:r w:rsidRPr="003864D6">
              <w:rPr>
                <w:rFonts w:ascii="Times New Roman" w:eastAsia="Calibri" w:hAnsi="Times New Roman" w:cs="Times New Roman"/>
                <w:iCs/>
                <w:sz w:val="24"/>
                <w:szCs w:val="24"/>
                <w:shd w:val="clear" w:color="auto" w:fill="FFFFFF"/>
                <w:lang w:val="ru-RU"/>
              </w:rPr>
              <w:t>буквами</w:t>
            </w:r>
            <w:r w:rsidRPr="003864D6">
              <w:rPr>
                <w:rFonts w:ascii="Times New Roman" w:eastAsia="Calibri" w:hAnsi="Times New Roman" w:cs="Times New Roman"/>
                <w:iCs/>
                <w:sz w:val="24"/>
                <w:szCs w:val="24"/>
                <w:lang w:val="ru-RU"/>
              </w:rPr>
              <w:t xml:space="preserve">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Таблицы с данными о реальных процессах и явлениях; внесение данных в таблицу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(стр.11)</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627" w:type="dxa"/>
            <w:shd w:val="clear" w:color="auto" w:fill="FFFFFF"/>
            <w:vAlign w:val="center"/>
          </w:tcPr>
          <w:p w:rsidR="00A1679E" w:rsidRPr="003864D6" w:rsidRDefault="00A1679E" w:rsidP="003864D6">
            <w:pPr>
              <w:spacing w:line="240" w:lineRule="auto"/>
              <w:rPr>
                <w:ins w:id="9" w:author="Таня" w:date="2024-08-21T14:18:00Z"/>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44023">
        <w:tc>
          <w:tcPr>
            <w:tcW w:w="756" w:type="dxa"/>
          </w:tcPr>
          <w:p w:rsidR="00A1679E" w:rsidRPr="00944023" w:rsidRDefault="00A1679E" w:rsidP="003864D6">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10</w:t>
            </w:r>
          </w:p>
        </w:tc>
        <w:tc>
          <w:tcPr>
            <w:tcW w:w="3627" w:type="dxa"/>
            <w:tcBorders>
              <w:bottom w:val="single" w:sz="4" w:space="0" w:color="auto"/>
            </w:tcBorders>
            <w:shd w:val="clear" w:color="auto" w:fill="FFFFFF"/>
            <w:vAlign w:val="center"/>
          </w:tcPr>
          <w:p w:rsidR="00A1679E" w:rsidRPr="00944023" w:rsidRDefault="00A1679E" w:rsidP="003864D6">
            <w:pPr>
              <w:spacing w:line="240" w:lineRule="auto"/>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Стартовая диагностическая работа</w:t>
            </w:r>
          </w:p>
        </w:tc>
        <w:tc>
          <w:tcPr>
            <w:tcW w:w="995" w:type="dxa"/>
            <w:tcBorders>
              <w:bottom w:val="single" w:sz="4" w:space="0" w:color="auto"/>
            </w:tcBorders>
            <w:shd w:val="clear" w:color="auto" w:fill="FFFFFF"/>
            <w:vAlign w:val="center"/>
          </w:tcPr>
          <w:p w:rsidR="00A1679E" w:rsidRPr="00944023" w:rsidRDefault="00A1679E" w:rsidP="003864D6">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1</w:t>
            </w:r>
          </w:p>
        </w:tc>
        <w:tc>
          <w:tcPr>
            <w:tcW w:w="510" w:type="dxa"/>
            <w:tcBorders>
              <w:bottom w:val="single" w:sz="4" w:space="0" w:color="auto"/>
            </w:tcBorders>
            <w:shd w:val="clear" w:color="auto" w:fill="FFFFFF"/>
            <w:vAlign w:val="center"/>
          </w:tcPr>
          <w:p w:rsidR="00A1679E" w:rsidRPr="00944023" w:rsidRDefault="00A1679E" w:rsidP="003864D6">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1</w:t>
            </w:r>
          </w:p>
        </w:tc>
        <w:tc>
          <w:tcPr>
            <w:tcW w:w="523" w:type="dxa"/>
            <w:tcBorders>
              <w:bottom w:val="single" w:sz="4" w:space="0" w:color="auto"/>
            </w:tcBorders>
            <w:shd w:val="clear" w:color="auto" w:fill="FFFFFF"/>
            <w:vAlign w:val="center"/>
          </w:tcPr>
          <w:p w:rsidR="00A1679E" w:rsidRPr="00944023" w:rsidRDefault="00A1679E" w:rsidP="003864D6">
            <w:pPr>
              <w:spacing w:line="240" w:lineRule="auto"/>
              <w:jc w:val="center"/>
              <w:rPr>
                <w:rFonts w:ascii="Times New Roman" w:hAnsi="Times New Roman" w:cs="Times New Roman"/>
                <w:b/>
                <w:sz w:val="24"/>
                <w:szCs w:val="24"/>
                <w:lang w:val="ru-RU"/>
              </w:rPr>
            </w:pPr>
          </w:p>
        </w:tc>
        <w:tc>
          <w:tcPr>
            <w:tcW w:w="899" w:type="dxa"/>
            <w:tcBorders>
              <w:bottom w:val="single" w:sz="4" w:space="0" w:color="auto"/>
            </w:tcBorders>
            <w:shd w:val="clear" w:color="auto" w:fill="FFFFFF"/>
            <w:vAlign w:val="center"/>
          </w:tcPr>
          <w:p w:rsidR="00A1679E" w:rsidRPr="00944023" w:rsidRDefault="008415CB" w:rsidP="003864D6">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17.09</w:t>
            </w:r>
          </w:p>
        </w:tc>
        <w:tc>
          <w:tcPr>
            <w:tcW w:w="886"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bottom w:val="single" w:sz="4" w:space="0" w:color="auto"/>
            </w:tcBorders>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627" w:type="dxa"/>
            <w:tcBorders>
              <w:top w:val="single" w:sz="4" w:space="0" w:color="auto"/>
            </w:tcBorders>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фигур – отрезка, прямоугольника, квадрата – </w:t>
            </w:r>
            <w:r w:rsidR="00930C75">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lastRenderedPageBreak/>
              <w:t xml:space="preserve">с заданными измерениями </w:t>
            </w:r>
          </w:p>
        </w:tc>
        <w:tc>
          <w:tcPr>
            <w:tcW w:w="995"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lastRenderedPageBreak/>
              <w:t>1</w:t>
            </w:r>
          </w:p>
        </w:tc>
        <w:tc>
          <w:tcPr>
            <w:tcW w:w="510"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886"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top w:val="single" w:sz="4" w:space="0" w:color="auto"/>
            </w:tcBorders>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(стр.12)</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lastRenderedPageBreak/>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
                <w:sz w:val="24"/>
                <w:szCs w:val="24"/>
                <w:lang w:val="ru-RU"/>
              </w:rPr>
            </w:pPr>
            <w:r w:rsidRPr="003864D6">
              <w:rPr>
                <w:rFonts w:ascii="Times New Roman" w:eastAsia="Calibri" w:hAnsi="Times New Roman" w:cs="Times New Roman"/>
                <w:sz w:val="24"/>
                <w:szCs w:val="24"/>
                <w:lang w:val="ru-RU"/>
              </w:rPr>
              <w:t>Логические рассуждения (одно-двухшаговые) со связками «если …, то …», «поэтому», «значит», «все», «и», «некоторые», «</w:t>
            </w:r>
            <w:r w:rsidRPr="003864D6">
              <w:rPr>
                <w:rFonts w:ascii="Times New Roman" w:eastAsia="Calibri" w:hAnsi="Times New Roman" w:cs="Times New Roman"/>
                <w:i/>
                <w:sz w:val="24"/>
                <w:szCs w:val="24"/>
                <w:lang w:val="ru-RU"/>
              </w:rPr>
              <w:t xml:space="preserve">каждый»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8415CB"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r w:rsidRPr="003864D6">
              <w:rPr>
                <w:rFonts w:ascii="Times New Roman" w:eastAsia="Calibri" w:hAnsi="Times New Roman" w:cs="Times New Roman"/>
                <w:sz w:val="24"/>
                <w:szCs w:val="24"/>
                <w:lang w:val="ru-RU"/>
              </w:rPr>
              <w:t xml:space="preserve"> </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(стр.13)</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6C39DF" w:rsidP="003864D6">
            <w:pPr>
              <w:spacing w:line="240" w:lineRule="auto"/>
              <w:jc w:val="center"/>
              <w:rPr>
                <w:rFonts w:ascii="Times New Roman" w:hAnsi="Times New Roman" w:cs="Times New Roman"/>
                <w:sz w:val="24"/>
                <w:szCs w:val="24"/>
                <w:lang w:val="ru-RU"/>
              </w:rPr>
            </w:pPr>
            <w:hyperlink r:id="rId3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Изображение на клетчатой бумаге прямоугольника с заданным значением площади.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3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Конструирование геометрических фигур(разбиение фигуры на части, составление фигуры из частей)</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(стр.14)</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4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многоугольника из данных фигур, деление многоугольника на части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Библиотека ЦОК</w:t>
            </w:r>
          </w:p>
          <w:p w:rsidR="00A1679E" w:rsidRPr="003864D6" w:rsidRDefault="006C39DF" w:rsidP="003864D6">
            <w:pPr>
              <w:spacing w:line="240" w:lineRule="auto"/>
              <w:jc w:val="center"/>
              <w:rPr>
                <w:rFonts w:ascii="Times New Roman" w:hAnsi="Times New Roman" w:cs="Times New Roman"/>
                <w:sz w:val="24"/>
                <w:szCs w:val="24"/>
                <w:lang w:val="ru-RU"/>
              </w:rPr>
            </w:pPr>
            <w:hyperlink r:id="rId4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Таблица умножения и деления </w:t>
            </w:r>
            <w:r w:rsidR="00930C75">
              <w:rPr>
                <w:rFonts w:ascii="Times New Roman" w:eastAsia="Calibri" w:hAnsi="Times New Roman" w:cs="Times New Roman"/>
                <w:iCs/>
                <w:sz w:val="24"/>
                <w:szCs w:val="24"/>
                <w:lang w:val="ru-RU"/>
              </w:rPr>
              <w:t xml:space="preserve">              </w:t>
            </w:r>
            <w:r w:rsidRPr="003864D6">
              <w:rPr>
                <w:rFonts w:ascii="Times New Roman" w:eastAsia="Calibri" w:hAnsi="Times New Roman" w:cs="Times New Roman"/>
                <w:iCs/>
                <w:sz w:val="24"/>
                <w:szCs w:val="24"/>
                <w:lang w:val="ru-RU"/>
              </w:rPr>
              <w:t xml:space="preserve">с числами 3 и 4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4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Периметр многоугольника: измерение, вычисление, запись равенства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01.10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4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Зависимости между  величинами: «цена», «количество», «стоимость»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(стр.22)</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6C39DF" w:rsidP="003864D6">
            <w:pPr>
              <w:spacing w:line="240" w:lineRule="auto"/>
              <w:jc w:val="center"/>
              <w:rPr>
                <w:rFonts w:ascii="Times New Roman" w:hAnsi="Times New Roman" w:cs="Times New Roman"/>
                <w:sz w:val="24"/>
                <w:szCs w:val="24"/>
                <w:lang w:val="ru-RU"/>
              </w:rPr>
            </w:pPr>
            <w:hyperlink r:id="rId4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Решение задач с понятиями «масса» и «количество»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(стр.23)</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6C39DF" w:rsidP="003864D6">
            <w:pPr>
              <w:spacing w:line="240" w:lineRule="auto"/>
              <w:jc w:val="center"/>
              <w:rPr>
                <w:rFonts w:ascii="Times New Roman" w:hAnsi="Times New Roman" w:cs="Times New Roman"/>
                <w:sz w:val="24"/>
                <w:szCs w:val="24"/>
                <w:lang w:val="ru-RU"/>
              </w:rPr>
            </w:pPr>
            <w:hyperlink r:id="rId4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Порядок действий в числовом выражении (со скобками), (без </w:t>
            </w:r>
            <w:r w:rsidRPr="003864D6">
              <w:rPr>
                <w:rFonts w:ascii="Times New Roman" w:eastAsia="Calibri" w:hAnsi="Times New Roman" w:cs="Times New Roman"/>
                <w:sz w:val="24"/>
                <w:szCs w:val="24"/>
                <w:lang w:val="ru-RU"/>
              </w:rPr>
              <w:lastRenderedPageBreak/>
              <w:t>скобок)</w:t>
            </w:r>
            <w:r w:rsidRPr="003864D6">
              <w:rPr>
                <w:rFonts w:ascii="Times New Roman" w:eastAsia="Calibri" w:hAnsi="Times New Roman" w:cs="Times New Roman"/>
                <w:iCs/>
                <w:sz w:val="24"/>
                <w:szCs w:val="24"/>
                <w:lang w:val="ru-RU"/>
              </w:rPr>
              <w:t xml:space="preserve">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lastRenderedPageBreak/>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(стр.24-25)</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lastRenderedPageBreak/>
              <w:t>Библиотека ЦОК</w:t>
            </w:r>
          </w:p>
          <w:p w:rsidR="00A1679E" w:rsidRPr="003864D6" w:rsidRDefault="006C39DF" w:rsidP="003864D6">
            <w:pPr>
              <w:spacing w:line="240" w:lineRule="auto"/>
              <w:jc w:val="center"/>
              <w:rPr>
                <w:rFonts w:ascii="Times New Roman" w:hAnsi="Times New Roman" w:cs="Times New Roman"/>
                <w:sz w:val="24"/>
                <w:szCs w:val="24"/>
                <w:lang w:val="ru-RU"/>
              </w:rPr>
            </w:pPr>
            <w:hyperlink r:id="rId4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22</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по действиям с пояснениями и с помощью числового выражения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08.10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(стр.27)</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4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арифметическим способом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(стр.28)</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6C39DF" w:rsidP="003864D6">
            <w:pPr>
              <w:spacing w:line="240" w:lineRule="auto"/>
              <w:jc w:val="center"/>
              <w:rPr>
                <w:rFonts w:ascii="Times New Roman" w:hAnsi="Times New Roman" w:cs="Times New Roman"/>
                <w:sz w:val="24"/>
                <w:szCs w:val="24"/>
                <w:lang w:val="ru-RU"/>
              </w:rPr>
            </w:pPr>
            <w:hyperlink r:id="rId4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Таблица умножения и деления</w:t>
            </w:r>
            <w:r w:rsidR="00930C75">
              <w:rPr>
                <w:rFonts w:ascii="Times New Roman" w:eastAsia="Calibri" w:hAnsi="Times New Roman" w:cs="Times New Roman"/>
                <w:iCs/>
                <w:sz w:val="24"/>
                <w:szCs w:val="24"/>
                <w:lang w:val="ru-RU"/>
              </w:rPr>
              <w:t xml:space="preserve">              </w:t>
            </w:r>
            <w:r w:rsidRPr="003864D6">
              <w:rPr>
                <w:rFonts w:ascii="Times New Roman" w:eastAsia="Calibri" w:hAnsi="Times New Roman" w:cs="Times New Roman"/>
                <w:iCs/>
                <w:sz w:val="24"/>
                <w:szCs w:val="24"/>
                <w:lang w:val="ru-RU"/>
              </w:rPr>
              <w:t xml:space="preserve"> с числом 5-6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(стр.32-33)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49"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944023">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Логические рассуждения (одно-двухшаговые) со связками «если …, то …», «поэтому», «значит», «все», «и», «некоторые», «каждый»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8415C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5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944023" w:rsidRPr="006C39DF" w:rsidTr="00944023">
        <w:tc>
          <w:tcPr>
            <w:tcW w:w="756" w:type="dxa"/>
          </w:tcPr>
          <w:p w:rsidR="00944023" w:rsidRPr="00944023" w:rsidRDefault="00944023" w:rsidP="00944023">
            <w:pPr>
              <w:spacing w:line="240" w:lineRule="auto"/>
              <w:jc w:val="center"/>
              <w:rPr>
                <w:rFonts w:ascii="Times New Roman" w:hAnsi="Times New Roman" w:cs="Times New Roman"/>
                <w:sz w:val="24"/>
                <w:szCs w:val="24"/>
                <w:lang w:val="ru-RU"/>
              </w:rPr>
            </w:pPr>
            <w:r w:rsidRPr="00944023">
              <w:rPr>
                <w:rFonts w:ascii="Times New Roman" w:hAnsi="Times New Roman" w:cs="Times New Roman"/>
                <w:sz w:val="24"/>
                <w:szCs w:val="24"/>
                <w:lang w:val="ru-RU"/>
              </w:rPr>
              <w:t>26</w:t>
            </w:r>
          </w:p>
        </w:tc>
        <w:tc>
          <w:tcPr>
            <w:tcW w:w="3627" w:type="dxa"/>
            <w:shd w:val="clear" w:color="auto" w:fill="FFFFFF"/>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разностное и кратное сравнение</w:t>
            </w:r>
          </w:p>
        </w:tc>
        <w:tc>
          <w:tcPr>
            <w:tcW w:w="995" w:type="dxa"/>
            <w:shd w:val="clear" w:color="auto" w:fill="FFFFFF"/>
            <w:vAlign w:val="center"/>
          </w:tcPr>
          <w:p w:rsidR="00944023" w:rsidRPr="00944023" w:rsidRDefault="00944023" w:rsidP="00944023">
            <w:pPr>
              <w:spacing w:line="240" w:lineRule="auto"/>
              <w:jc w:val="center"/>
              <w:rPr>
                <w:rFonts w:ascii="Times New Roman" w:hAnsi="Times New Roman" w:cs="Times New Roman"/>
                <w:sz w:val="24"/>
                <w:szCs w:val="24"/>
                <w:lang w:val="ru-RU"/>
              </w:rPr>
            </w:pPr>
            <w:r w:rsidRPr="00944023">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944023" w:rsidRDefault="00944023" w:rsidP="00944023">
            <w:pPr>
              <w:spacing w:line="240" w:lineRule="auto"/>
              <w:jc w:val="center"/>
              <w:rPr>
                <w:rFonts w:ascii="Times New Roman" w:hAnsi="Times New Roman" w:cs="Times New Roman"/>
                <w:sz w:val="24"/>
                <w:szCs w:val="24"/>
                <w:lang w:val="ru-RU"/>
              </w:rPr>
            </w:pPr>
            <w:r w:rsidRPr="00944023">
              <w:rPr>
                <w:rFonts w:ascii="Times New Roman" w:eastAsia="Calibri" w:hAnsi="Times New Roman" w:cs="Times New Roman"/>
                <w:iCs/>
                <w:sz w:val="24"/>
                <w:szCs w:val="24"/>
                <w:lang w:val="ru-RU"/>
              </w:rPr>
              <w:t>1</w:t>
            </w:r>
          </w:p>
        </w:tc>
        <w:tc>
          <w:tcPr>
            <w:tcW w:w="523" w:type="dxa"/>
            <w:shd w:val="clear" w:color="auto" w:fill="FFFFFF"/>
            <w:vAlign w:val="center"/>
          </w:tcPr>
          <w:p w:rsidR="00944023" w:rsidRPr="00944023"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944023" w:rsidRDefault="00944023" w:rsidP="00944023">
            <w:pPr>
              <w:spacing w:line="240" w:lineRule="auto"/>
              <w:jc w:val="center"/>
              <w:rPr>
                <w:rFonts w:ascii="Times New Roman" w:hAnsi="Times New Roman" w:cs="Times New Roman"/>
                <w:sz w:val="24"/>
                <w:szCs w:val="24"/>
                <w:lang w:val="ru-RU"/>
              </w:rPr>
            </w:pPr>
            <w:r w:rsidRPr="00944023">
              <w:rPr>
                <w:rFonts w:ascii="Times New Roman" w:hAnsi="Times New Roman" w:cs="Times New Roman"/>
                <w:sz w:val="24"/>
                <w:szCs w:val="24"/>
                <w:lang w:val="ru-RU"/>
              </w:rPr>
              <w:t>15.10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(стр.34)</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1"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27" w:type="dxa"/>
            <w:shd w:val="clear" w:color="auto" w:fill="FFFFFF"/>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(стр.35)</w:t>
            </w:r>
          </w:p>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44023" w:rsidRPr="003864D6" w:rsidRDefault="006C39DF" w:rsidP="00944023">
            <w:pPr>
              <w:spacing w:line="240" w:lineRule="auto"/>
              <w:jc w:val="center"/>
              <w:rPr>
                <w:rFonts w:ascii="Times New Roman" w:hAnsi="Times New Roman" w:cs="Times New Roman"/>
                <w:sz w:val="24"/>
                <w:szCs w:val="24"/>
                <w:lang w:val="ru-RU"/>
              </w:rPr>
            </w:pPr>
            <w:hyperlink r:id="rId52"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203204"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27" w:type="dxa"/>
            <w:shd w:val="clear" w:color="auto" w:fill="FFFFFF"/>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представление на модели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(стр.36)</w:t>
            </w: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Учимся строить линейные и столбчатые диаграммы.</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(стр.37)</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3" w:history="1">
              <w:r w:rsidRPr="003864D6">
                <w:rPr>
                  <w:rFonts w:ascii="Times New Roman" w:eastAsia="Calibri" w:hAnsi="Times New Roman" w:cs="Times New Roman"/>
                  <w:color w:val="0000FF"/>
                  <w:sz w:val="24"/>
                  <w:szCs w:val="24"/>
                  <w:u w:val="single"/>
                  <w:lang w:val="ru-RU"/>
                </w:rPr>
                <w:t>https://urok.apkpro.ru/</w:t>
              </w:r>
            </w:hyperlink>
          </w:p>
        </w:tc>
      </w:tr>
      <w:tr w:rsidR="00944023" w:rsidRPr="00203204" w:rsidTr="00944023">
        <w:tc>
          <w:tcPr>
            <w:tcW w:w="756" w:type="dxa"/>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30</w:t>
            </w:r>
          </w:p>
        </w:tc>
        <w:tc>
          <w:tcPr>
            <w:tcW w:w="3627" w:type="dxa"/>
            <w:shd w:val="clear" w:color="auto" w:fill="FFFFFF"/>
            <w:vAlign w:val="center"/>
          </w:tcPr>
          <w:p w:rsidR="00944023" w:rsidRPr="00944023" w:rsidRDefault="00944023" w:rsidP="00944023">
            <w:pPr>
              <w:spacing w:line="240" w:lineRule="auto"/>
              <w:rPr>
                <w:rFonts w:ascii="Times New Roman" w:eastAsia="Calibri" w:hAnsi="Times New Roman" w:cs="Times New Roman"/>
                <w:b/>
                <w:sz w:val="24"/>
                <w:szCs w:val="24"/>
                <w:lang w:val="ru-RU"/>
              </w:rPr>
            </w:pPr>
            <w:r w:rsidRPr="00944023">
              <w:rPr>
                <w:rFonts w:ascii="Times New Roman" w:eastAsia="Calibri" w:hAnsi="Times New Roman" w:cs="Times New Roman"/>
                <w:b/>
                <w:sz w:val="24"/>
                <w:szCs w:val="24"/>
                <w:lang w:val="ru-RU"/>
              </w:rPr>
              <w:t xml:space="preserve">Контрольная  работа №1 </w:t>
            </w:r>
            <w:r>
              <w:rPr>
                <w:rFonts w:ascii="Times New Roman" w:eastAsia="Calibri" w:hAnsi="Times New Roman" w:cs="Times New Roman"/>
                <w:b/>
                <w:sz w:val="24"/>
                <w:szCs w:val="24"/>
                <w:lang w:val="ru-RU"/>
              </w:rPr>
              <w:t xml:space="preserve">               </w:t>
            </w:r>
            <w:r w:rsidRPr="00944023">
              <w:rPr>
                <w:rFonts w:ascii="Times New Roman" w:eastAsia="Calibri" w:hAnsi="Times New Roman" w:cs="Times New Roman"/>
                <w:b/>
                <w:sz w:val="24"/>
                <w:szCs w:val="24"/>
                <w:lang w:val="ru-RU"/>
              </w:rPr>
              <w:t>за 1 четверть</w:t>
            </w:r>
          </w:p>
        </w:tc>
        <w:tc>
          <w:tcPr>
            <w:tcW w:w="995"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 xml:space="preserve"> 1 </w:t>
            </w:r>
          </w:p>
        </w:tc>
        <w:tc>
          <w:tcPr>
            <w:tcW w:w="510"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p>
        </w:tc>
        <w:tc>
          <w:tcPr>
            <w:tcW w:w="523"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22.10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применение смысла арифметических действий умножения, деления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(стр.38)</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54"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применение смысла арифметических действий вычитания, деления</w:t>
            </w:r>
            <w:r w:rsidRPr="003864D6">
              <w:rPr>
                <w:rFonts w:ascii="Times New Roman" w:eastAsia="Calibri" w:hAnsi="Times New Roman" w:cs="Times New Roman"/>
                <w:iCs/>
                <w:sz w:val="24"/>
                <w:szCs w:val="24"/>
                <w:lang w:val="ru-RU"/>
              </w:rPr>
              <w:t xml:space="preserve">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(стр.39)</w:t>
            </w:r>
          </w:p>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44023" w:rsidRPr="003864D6" w:rsidRDefault="006C39DF" w:rsidP="00944023">
            <w:pPr>
              <w:spacing w:line="240" w:lineRule="auto"/>
              <w:jc w:val="center"/>
              <w:rPr>
                <w:rFonts w:ascii="Times New Roman" w:hAnsi="Times New Roman" w:cs="Times New Roman"/>
                <w:sz w:val="24"/>
                <w:szCs w:val="24"/>
                <w:lang w:val="ru-RU"/>
              </w:rPr>
            </w:pPr>
            <w:hyperlink r:id="rId55"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33</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числом 7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(стр.40)</w:t>
            </w:r>
          </w:p>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44023" w:rsidRPr="003864D6" w:rsidRDefault="006C39DF" w:rsidP="00944023">
            <w:pPr>
              <w:spacing w:line="240" w:lineRule="auto"/>
              <w:jc w:val="center"/>
              <w:rPr>
                <w:rFonts w:ascii="Times New Roman" w:hAnsi="Times New Roman" w:cs="Times New Roman"/>
                <w:sz w:val="24"/>
                <w:szCs w:val="24"/>
                <w:lang w:val="ru-RU"/>
              </w:rPr>
            </w:pPr>
            <w:hyperlink r:id="rId56"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shd w:val="clear" w:color="auto" w:fill="FFFFFF"/>
                <w:lang w:val="ru-RU"/>
              </w:rPr>
              <w:t>Стоимость (единицы — рубль, копейка); установление отношения «дороже/дешевле на/в»</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(стр.49)</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7"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Площадь. Единицы площади.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(стр.52)</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8"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Сравнение объектов по площади.</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(стр.53)</w:t>
            </w:r>
          </w:p>
          <w:p w:rsidR="00944023" w:rsidRPr="003864D6" w:rsidRDefault="00944023" w:rsidP="00944023">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44023" w:rsidRPr="003864D6" w:rsidRDefault="006C39DF" w:rsidP="00944023">
            <w:pPr>
              <w:spacing w:line="240" w:lineRule="auto"/>
              <w:jc w:val="center"/>
              <w:rPr>
                <w:rFonts w:ascii="Times New Roman" w:hAnsi="Times New Roman" w:cs="Times New Roman"/>
                <w:sz w:val="24"/>
                <w:szCs w:val="24"/>
                <w:lang w:val="ru-RU"/>
              </w:rPr>
            </w:pPr>
            <w:hyperlink r:id="rId59"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сантиметр.</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(стр.54)</w:t>
            </w:r>
          </w:p>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44023" w:rsidRPr="003864D6" w:rsidRDefault="006C39DF" w:rsidP="00944023">
            <w:pPr>
              <w:spacing w:line="240" w:lineRule="auto"/>
              <w:jc w:val="center"/>
              <w:rPr>
                <w:rFonts w:ascii="Times New Roman" w:hAnsi="Times New Roman" w:cs="Times New Roman"/>
                <w:sz w:val="24"/>
                <w:szCs w:val="24"/>
                <w:lang w:val="ru-RU"/>
              </w:rPr>
            </w:pPr>
            <w:hyperlink r:id="rId60"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(стр.56-57)</w:t>
            </w:r>
          </w:p>
          <w:p w:rsidR="00944023" w:rsidRPr="003864D6" w:rsidRDefault="00944023" w:rsidP="00944023">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44023" w:rsidRPr="003864D6" w:rsidRDefault="006C39DF" w:rsidP="00944023">
            <w:pPr>
              <w:spacing w:line="240" w:lineRule="auto"/>
              <w:jc w:val="center"/>
              <w:rPr>
                <w:rFonts w:ascii="Times New Roman" w:hAnsi="Times New Roman" w:cs="Times New Roman"/>
                <w:sz w:val="24"/>
                <w:szCs w:val="24"/>
                <w:lang w:val="ru-RU"/>
              </w:rPr>
            </w:pPr>
            <w:hyperlink r:id="rId61"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3864D6"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27" w:type="dxa"/>
            <w:shd w:val="clear" w:color="auto" w:fill="FFFFFF"/>
            <w:vAlign w:val="center"/>
          </w:tcPr>
          <w:p w:rsidR="00944023" w:rsidRPr="00944023" w:rsidRDefault="00944023" w:rsidP="00944023">
            <w:pPr>
              <w:spacing w:line="240" w:lineRule="auto"/>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Практическая работа по теме: «Величины»</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b/>
                <w:iCs/>
                <w:sz w:val="24"/>
                <w:szCs w:val="24"/>
                <w:lang w:val="ru-RU"/>
              </w:rPr>
              <w:t>1</w:t>
            </w: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числами 8 и 9.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(стр.58)</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2"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Cs/>
                <w:sz w:val="24"/>
                <w:szCs w:val="24"/>
                <w:lang w:val="ru-RU"/>
              </w:rPr>
              <w:t xml:space="preserve">Задачи на кратное сравнение </w:t>
            </w:r>
            <w:r w:rsidRPr="003864D6">
              <w:rPr>
                <w:rFonts w:ascii="Times New Roman" w:eastAsia="Times New Roman" w:hAnsi="Times New Roman" w:cs="Times New Roman"/>
                <w:bCs/>
                <w:iCs/>
                <w:sz w:val="24"/>
                <w:szCs w:val="24"/>
                <w:lang w:val="ru-RU"/>
              </w:rPr>
              <w:t xml:space="preserve">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(стр.59)</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3"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627" w:type="dxa"/>
            <w:shd w:val="clear" w:color="auto" w:fill="FFFFFF"/>
            <w:vAlign w:val="center"/>
          </w:tcPr>
          <w:p w:rsidR="00944023" w:rsidRPr="003864D6" w:rsidRDefault="00944023" w:rsidP="00944023">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4"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разных видов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(стр.62)</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5"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27" w:type="dxa"/>
            <w:shd w:val="clear" w:color="auto" w:fill="FFFFFF"/>
            <w:vAlign w:val="center"/>
          </w:tcPr>
          <w:p w:rsidR="00944023" w:rsidRPr="003864D6" w:rsidRDefault="00944023" w:rsidP="00944023">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Решение задач  «купля-продажа», «расчет времени, </w:t>
            </w:r>
            <w:r w:rsidRPr="003864D6">
              <w:rPr>
                <w:rFonts w:ascii="Times New Roman" w:eastAsia="Calibri" w:hAnsi="Times New Roman" w:cs="Times New Roman"/>
                <w:iCs/>
                <w:sz w:val="24"/>
                <w:szCs w:val="24"/>
                <w:lang w:val="ru-RU"/>
              </w:rPr>
              <w:lastRenderedPageBreak/>
              <w:t xml:space="preserve">количества» </w:t>
            </w:r>
          </w:p>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lastRenderedPageBreak/>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44023" w:rsidRPr="003864D6" w:rsidRDefault="006C39DF" w:rsidP="00944023">
            <w:pPr>
              <w:spacing w:line="240" w:lineRule="auto"/>
              <w:jc w:val="center"/>
              <w:rPr>
                <w:rFonts w:ascii="Times New Roman" w:hAnsi="Times New Roman" w:cs="Times New Roman"/>
                <w:sz w:val="24"/>
                <w:szCs w:val="24"/>
                <w:lang w:val="ru-RU"/>
              </w:rPr>
            </w:pPr>
            <w:hyperlink r:id="rId66"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45</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дециметр</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7"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на клетчатой бумаге прямоугольника с заданным значением площади.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8" w:history="1">
              <w:r w:rsidRPr="003864D6">
                <w:rPr>
                  <w:rFonts w:ascii="Times New Roman" w:eastAsia="Calibri" w:hAnsi="Times New Roman" w:cs="Times New Roman"/>
                  <w:color w:val="0000FF"/>
                  <w:sz w:val="24"/>
                  <w:szCs w:val="24"/>
                  <w:u w:val="single"/>
                  <w:lang w:val="ru-RU"/>
                </w:rPr>
                <w:t>https://urok.apkpro.ru/</w:t>
              </w:r>
            </w:hyperlink>
          </w:p>
        </w:tc>
      </w:tr>
      <w:tr w:rsidR="00944023" w:rsidRPr="003864D6"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(стр.64)</w:t>
            </w:r>
          </w:p>
          <w:p w:rsidR="00944023" w:rsidRPr="003864D6" w:rsidRDefault="00944023" w:rsidP="00944023">
            <w:pPr>
              <w:spacing w:line="240" w:lineRule="auto"/>
              <w:jc w:val="center"/>
              <w:rPr>
                <w:rFonts w:ascii="Times New Roman" w:hAnsi="Times New Roman" w:cs="Times New Roman"/>
                <w:sz w:val="24"/>
                <w:szCs w:val="24"/>
                <w:lang w:val="ru-RU"/>
              </w:rPr>
            </w:pP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27" w:type="dxa"/>
            <w:shd w:val="clear" w:color="auto" w:fill="FFFFFF"/>
            <w:vAlign w:val="center"/>
          </w:tcPr>
          <w:p w:rsidR="00944023" w:rsidRPr="003864D6" w:rsidRDefault="00944023" w:rsidP="00944023">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Проверка решения и оценка полученного результата</w:t>
            </w:r>
          </w:p>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69"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Решение задач на понимание смысла в арифметических действий</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(стр.65)</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0"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метр</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(стр.66-67)</w:t>
            </w:r>
          </w:p>
          <w:p w:rsidR="00944023" w:rsidRPr="003864D6" w:rsidRDefault="00944023" w:rsidP="00944023">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44023" w:rsidRPr="003864D6" w:rsidRDefault="006C39DF" w:rsidP="00944023">
            <w:pPr>
              <w:spacing w:line="240" w:lineRule="auto"/>
              <w:jc w:val="center"/>
              <w:rPr>
                <w:rFonts w:ascii="Times New Roman" w:hAnsi="Times New Roman" w:cs="Times New Roman"/>
                <w:sz w:val="24"/>
                <w:szCs w:val="24"/>
                <w:lang w:val="ru-RU"/>
              </w:rPr>
            </w:pPr>
            <w:hyperlink r:id="rId71" w:history="1">
              <w:r w:rsidR="00944023" w:rsidRPr="003864D6">
                <w:rPr>
                  <w:rFonts w:ascii="Times New Roman" w:eastAsia="Calibri" w:hAnsi="Times New Roman" w:cs="Times New Roman"/>
                  <w:color w:val="0000FF"/>
                  <w:sz w:val="24"/>
                  <w:szCs w:val="24"/>
                  <w:u w:val="single"/>
                  <w:lang w:val="ru-RU"/>
                </w:rPr>
                <w:t>https://urok.apkpro.ru/</w:t>
              </w:r>
            </w:hyperlink>
          </w:p>
        </w:tc>
      </w:tr>
      <w:tr w:rsidR="00944023" w:rsidRPr="003864D6"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Работа с текстовой задачей</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(стр.68)</w:t>
            </w:r>
          </w:p>
        </w:tc>
      </w:tr>
      <w:tr w:rsidR="00944023" w:rsidRPr="003864D6" w:rsidTr="00944023">
        <w:tc>
          <w:tcPr>
            <w:tcW w:w="756" w:type="dxa"/>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52</w:t>
            </w:r>
          </w:p>
        </w:tc>
        <w:tc>
          <w:tcPr>
            <w:tcW w:w="3627" w:type="dxa"/>
            <w:shd w:val="clear" w:color="auto" w:fill="FFFFFF"/>
            <w:vAlign w:val="center"/>
          </w:tcPr>
          <w:p w:rsidR="00944023" w:rsidRPr="00944023" w:rsidRDefault="00944023" w:rsidP="00944023">
            <w:pPr>
              <w:spacing w:line="240" w:lineRule="auto"/>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 xml:space="preserve">Контрольная работа №2 </w:t>
            </w:r>
          </w:p>
        </w:tc>
        <w:tc>
          <w:tcPr>
            <w:tcW w:w="995"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1</w:t>
            </w:r>
          </w:p>
        </w:tc>
        <w:tc>
          <w:tcPr>
            <w:tcW w:w="510"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1</w:t>
            </w:r>
          </w:p>
        </w:tc>
        <w:tc>
          <w:tcPr>
            <w:tcW w:w="523"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944023" w:rsidRPr="00944023" w:rsidRDefault="00944023" w:rsidP="00944023">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09.12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1</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(стр.80)</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2"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0</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(стр.81)</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3" w:history="1">
              <w:r w:rsidRPr="003864D6">
                <w:rPr>
                  <w:rFonts w:ascii="Times New Roman" w:eastAsia="Calibri" w:hAnsi="Times New Roman" w:cs="Times New Roman"/>
                  <w:color w:val="0000FF"/>
                  <w:sz w:val="24"/>
                  <w:szCs w:val="24"/>
                  <w:u w:val="single"/>
                  <w:lang w:val="ru-RU"/>
                </w:rPr>
                <w:t>https://urok.apkpro.ru/</w:t>
              </w:r>
            </w:hyperlink>
          </w:p>
        </w:tc>
      </w:tr>
      <w:tr w:rsidR="00944023" w:rsidRPr="003864D6"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Взаимосваязь деления с умножением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(стр.82)</w:t>
            </w:r>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Деление нуля на число</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(стр.83)</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4"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Текстовые задачи в 3 действия по действиям и с помощью числового выражения </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(стр.84)</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5"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627" w:type="dxa"/>
            <w:shd w:val="clear" w:color="auto" w:fill="FFFFFF"/>
            <w:vAlign w:val="center"/>
          </w:tcPr>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(стр.85)</w:t>
            </w:r>
          </w:p>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6" w:history="1">
              <w:r w:rsidRPr="003864D6">
                <w:rPr>
                  <w:rFonts w:ascii="Times New Roman" w:eastAsia="Calibri" w:hAnsi="Times New Roman" w:cs="Times New Roman"/>
                  <w:color w:val="0000FF"/>
                  <w:sz w:val="24"/>
                  <w:szCs w:val="24"/>
                  <w:u w:val="single"/>
                  <w:lang w:val="ru-RU"/>
                </w:rPr>
                <w:t>https://urok.apkpro.ru/</w:t>
              </w:r>
            </w:hyperlink>
          </w:p>
        </w:tc>
      </w:tr>
      <w:tr w:rsidR="00944023" w:rsidRPr="006C39DF" w:rsidTr="00944023">
        <w:tc>
          <w:tcPr>
            <w:tcW w:w="756" w:type="dxa"/>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59</w:t>
            </w:r>
          </w:p>
        </w:tc>
        <w:tc>
          <w:tcPr>
            <w:tcW w:w="3627" w:type="dxa"/>
            <w:shd w:val="clear" w:color="auto" w:fill="FFFFFF"/>
            <w:vAlign w:val="center"/>
          </w:tcPr>
          <w:p w:rsidR="00944023" w:rsidRPr="003864D6" w:rsidRDefault="00944023" w:rsidP="00944023">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color w:val="000000"/>
                <w:sz w:val="24"/>
                <w:szCs w:val="24"/>
                <w:lang w:val="ru-RU"/>
              </w:rPr>
              <w:t>Вычисление площади прямоугольника (квадрата) с заданными сторонами, запись равенства.</w:t>
            </w:r>
            <w:r w:rsidRPr="003864D6">
              <w:rPr>
                <w:rFonts w:ascii="Times New Roman" w:eastAsia="Calibri" w:hAnsi="Times New Roman" w:cs="Times New Roman"/>
                <w:iCs/>
                <w:sz w:val="24"/>
                <w:szCs w:val="24"/>
                <w:lang w:val="ru-RU"/>
              </w:rPr>
              <w:t xml:space="preserve"> </w:t>
            </w:r>
          </w:p>
          <w:p w:rsidR="00944023" w:rsidRPr="003864D6" w:rsidRDefault="00944023" w:rsidP="00944023">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886" w:type="dxa"/>
            <w:shd w:val="clear" w:color="auto" w:fill="FFFFFF"/>
            <w:vAlign w:val="center"/>
          </w:tcPr>
          <w:p w:rsidR="00944023" w:rsidRPr="003864D6" w:rsidRDefault="00944023" w:rsidP="00944023">
            <w:pPr>
              <w:spacing w:line="240" w:lineRule="auto"/>
              <w:jc w:val="center"/>
              <w:rPr>
                <w:rFonts w:ascii="Times New Roman" w:hAnsi="Times New Roman" w:cs="Times New Roman"/>
                <w:sz w:val="24"/>
                <w:szCs w:val="24"/>
                <w:lang w:val="ru-RU"/>
              </w:rPr>
            </w:pPr>
          </w:p>
        </w:tc>
        <w:tc>
          <w:tcPr>
            <w:tcW w:w="2550" w:type="dxa"/>
            <w:shd w:val="clear" w:color="auto" w:fill="FFFFFF"/>
          </w:tcPr>
          <w:p w:rsidR="00944023" w:rsidRPr="003864D6" w:rsidRDefault="00944023" w:rsidP="00944023">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44023" w:rsidRPr="003864D6" w:rsidRDefault="006C39DF" w:rsidP="00944023">
            <w:pPr>
              <w:spacing w:line="240" w:lineRule="auto"/>
              <w:jc w:val="center"/>
              <w:rPr>
                <w:rFonts w:ascii="Times New Roman" w:hAnsi="Times New Roman" w:cs="Times New Roman"/>
                <w:sz w:val="24"/>
                <w:szCs w:val="24"/>
                <w:lang w:val="ru-RU"/>
              </w:rPr>
            </w:pPr>
            <w:hyperlink r:id="rId77" w:history="1">
              <w:r w:rsidR="00944023"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9274CC" w:rsidRDefault="009274CC" w:rsidP="009274CC">
            <w:pPr>
              <w:spacing w:line="240" w:lineRule="auto"/>
              <w:jc w:val="center"/>
              <w:rPr>
                <w:rFonts w:ascii="Times New Roman" w:hAnsi="Times New Roman" w:cs="Times New Roman"/>
                <w:sz w:val="24"/>
                <w:szCs w:val="24"/>
                <w:lang w:val="ru-RU"/>
              </w:rPr>
            </w:pPr>
            <w:r w:rsidRPr="009274CC">
              <w:rPr>
                <w:rFonts w:ascii="Times New Roman" w:hAnsi="Times New Roman" w:cs="Times New Roman"/>
                <w:sz w:val="24"/>
                <w:szCs w:val="24"/>
                <w:lang w:val="ru-RU"/>
              </w:rPr>
              <w:t>60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нахождение доли величины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9274CC"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9274CC" w:rsidRDefault="009274CC" w:rsidP="009274CC">
            <w:pPr>
              <w:spacing w:line="240" w:lineRule="auto"/>
              <w:jc w:val="center"/>
              <w:rPr>
                <w:rFonts w:ascii="Times New Roman" w:hAnsi="Times New Roman" w:cs="Times New Roman"/>
                <w:sz w:val="24"/>
                <w:szCs w:val="24"/>
                <w:lang w:val="ru-RU"/>
              </w:rPr>
            </w:pPr>
            <w:r w:rsidRPr="009274CC">
              <w:rPr>
                <w:rFonts w:ascii="Times New Roman" w:hAnsi="Times New Roman" w:cs="Times New Roman"/>
                <w:sz w:val="24"/>
                <w:szCs w:val="24"/>
                <w:lang w:val="ru-RU"/>
              </w:rPr>
              <w:t>23.12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(стр.92)</w:t>
            </w:r>
          </w:p>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8" w:history="1">
              <w:r w:rsidRPr="003864D6">
                <w:rPr>
                  <w:rFonts w:ascii="Times New Roman" w:eastAsia="Calibri" w:hAnsi="Times New Roman" w:cs="Times New Roman"/>
                  <w:color w:val="0000FF"/>
                  <w:sz w:val="24"/>
                  <w:szCs w:val="24"/>
                  <w:u w:val="single"/>
                  <w:lang w:val="ru-RU"/>
                </w:rPr>
                <w:t>https://urok.apkpro.ru/</w:t>
              </w:r>
            </w:hyperlink>
            <w:r w:rsidRPr="003864D6">
              <w:rPr>
                <w:rFonts w:ascii="Times New Roman" w:eastAsia="Calibri" w:hAnsi="Times New Roman" w:cs="Times New Roman"/>
                <w:sz w:val="24"/>
                <w:szCs w:val="24"/>
                <w:lang w:val="ru-RU"/>
              </w:rPr>
              <w:t xml:space="preserve"> </w:t>
            </w: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Доля величины: сравнение долей одной величины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(стр.93)</w:t>
            </w:r>
          </w:p>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9" w:history="1">
              <w:r w:rsidRPr="003864D6">
                <w:rPr>
                  <w:rFonts w:ascii="Times New Roman" w:eastAsia="Calibri" w:hAnsi="Times New Roman" w:cs="Times New Roman"/>
                  <w:color w:val="0000FF"/>
                  <w:sz w:val="24"/>
                  <w:szCs w:val="24"/>
                  <w:u w:val="single"/>
                  <w:lang w:val="ru-RU"/>
                </w:rPr>
                <w:t>https://urok.apkpro.ru/</w:t>
              </w:r>
            </w:hyperlink>
          </w:p>
        </w:tc>
      </w:tr>
      <w:tr w:rsidR="009274CC" w:rsidRPr="000D6F4B" w:rsidTr="00944023">
        <w:tc>
          <w:tcPr>
            <w:tcW w:w="756" w:type="dxa"/>
          </w:tcPr>
          <w:p w:rsidR="009274CC" w:rsidRPr="009274CC" w:rsidRDefault="009274CC" w:rsidP="009274CC">
            <w:pPr>
              <w:spacing w:line="240" w:lineRule="auto"/>
              <w:jc w:val="center"/>
              <w:rPr>
                <w:rFonts w:ascii="Times New Roman" w:hAnsi="Times New Roman" w:cs="Times New Roman"/>
                <w:b/>
                <w:sz w:val="24"/>
                <w:szCs w:val="24"/>
                <w:lang w:val="ru-RU"/>
              </w:rPr>
            </w:pPr>
            <w:r w:rsidRPr="009274CC">
              <w:rPr>
                <w:rFonts w:ascii="Times New Roman" w:hAnsi="Times New Roman" w:cs="Times New Roman"/>
                <w:b/>
                <w:sz w:val="24"/>
                <w:szCs w:val="24"/>
                <w:lang w:val="ru-RU"/>
              </w:rPr>
              <w:t>62</w:t>
            </w:r>
          </w:p>
        </w:tc>
        <w:tc>
          <w:tcPr>
            <w:tcW w:w="3627" w:type="dxa"/>
            <w:shd w:val="clear" w:color="auto" w:fill="FFFFFF"/>
            <w:vAlign w:val="center"/>
          </w:tcPr>
          <w:p w:rsidR="009274CC" w:rsidRPr="009274CC" w:rsidRDefault="009274CC" w:rsidP="009274CC">
            <w:pPr>
              <w:spacing w:line="240" w:lineRule="auto"/>
              <w:rPr>
                <w:rFonts w:ascii="Times New Roman" w:hAnsi="Times New Roman" w:cs="Times New Roman"/>
                <w:b/>
                <w:sz w:val="24"/>
                <w:szCs w:val="24"/>
                <w:lang w:val="ru-RU"/>
              </w:rPr>
            </w:pPr>
            <w:r w:rsidRPr="009274CC">
              <w:rPr>
                <w:rFonts w:ascii="Times New Roman" w:eastAsia="Calibri" w:hAnsi="Times New Roman" w:cs="Times New Roman"/>
                <w:b/>
                <w:iCs/>
                <w:sz w:val="24"/>
                <w:szCs w:val="24"/>
                <w:lang w:val="ru-RU"/>
              </w:rPr>
              <w:t>Контрольная работа № 3               за 1 полугодие</w:t>
            </w:r>
          </w:p>
        </w:tc>
        <w:tc>
          <w:tcPr>
            <w:tcW w:w="995" w:type="dxa"/>
            <w:shd w:val="clear" w:color="auto" w:fill="FFFFFF"/>
            <w:vAlign w:val="center"/>
          </w:tcPr>
          <w:p w:rsidR="009274CC" w:rsidRPr="009274CC" w:rsidRDefault="009274CC" w:rsidP="009274CC">
            <w:pPr>
              <w:spacing w:line="240" w:lineRule="auto"/>
              <w:jc w:val="center"/>
              <w:rPr>
                <w:rFonts w:ascii="Times New Roman" w:hAnsi="Times New Roman" w:cs="Times New Roman"/>
                <w:b/>
                <w:sz w:val="24"/>
                <w:szCs w:val="24"/>
                <w:lang w:val="ru-RU"/>
              </w:rPr>
            </w:pPr>
            <w:r w:rsidRPr="009274CC">
              <w:rPr>
                <w:rFonts w:ascii="Times New Roman" w:eastAsia="Calibri" w:hAnsi="Times New Roman" w:cs="Times New Roman"/>
                <w:b/>
                <w:iCs/>
                <w:sz w:val="24"/>
                <w:szCs w:val="24"/>
                <w:lang w:val="ru-RU"/>
              </w:rPr>
              <w:t>1</w:t>
            </w:r>
          </w:p>
        </w:tc>
        <w:tc>
          <w:tcPr>
            <w:tcW w:w="510" w:type="dxa"/>
            <w:shd w:val="clear" w:color="auto" w:fill="FFFFFF"/>
            <w:vAlign w:val="center"/>
          </w:tcPr>
          <w:p w:rsidR="009274CC" w:rsidRPr="009274CC" w:rsidRDefault="009274CC" w:rsidP="009274CC">
            <w:pPr>
              <w:spacing w:line="240" w:lineRule="auto"/>
              <w:jc w:val="center"/>
              <w:rPr>
                <w:rFonts w:ascii="Times New Roman" w:hAnsi="Times New Roman" w:cs="Times New Roman"/>
                <w:b/>
                <w:sz w:val="24"/>
                <w:szCs w:val="24"/>
                <w:lang w:val="ru-RU"/>
              </w:rPr>
            </w:pPr>
            <w:r w:rsidRPr="009274CC">
              <w:rPr>
                <w:rFonts w:ascii="Times New Roman" w:eastAsia="Calibri" w:hAnsi="Times New Roman" w:cs="Times New Roman"/>
                <w:b/>
                <w:iCs/>
                <w:sz w:val="24"/>
                <w:szCs w:val="24"/>
                <w:lang w:val="ru-RU"/>
              </w:rPr>
              <w:t>1</w:t>
            </w:r>
          </w:p>
        </w:tc>
        <w:tc>
          <w:tcPr>
            <w:tcW w:w="523" w:type="dxa"/>
            <w:shd w:val="clear" w:color="auto" w:fill="FFFFFF"/>
            <w:vAlign w:val="center"/>
          </w:tcPr>
          <w:p w:rsidR="009274CC" w:rsidRPr="009274CC" w:rsidRDefault="009274CC" w:rsidP="009274CC">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9274CC" w:rsidRPr="009274CC" w:rsidRDefault="009274CC" w:rsidP="009274CC">
            <w:pPr>
              <w:spacing w:line="240" w:lineRule="auto"/>
              <w:jc w:val="center"/>
              <w:rPr>
                <w:rFonts w:ascii="Times New Roman" w:hAnsi="Times New Roman" w:cs="Times New Roman"/>
                <w:b/>
                <w:sz w:val="24"/>
                <w:szCs w:val="24"/>
                <w:lang w:val="ru-RU"/>
              </w:rPr>
            </w:pPr>
            <w:r w:rsidRPr="009274CC">
              <w:rPr>
                <w:rFonts w:ascii="Times New Roman" w:hAnsi="Times New Roman" w:cs="Times New Roman"/>
                <w:b/>
                <w:sz w:val="24"/>
                <w:szCs w:val="24"/>
                <w:lang w:val="ru-RU"/>
              </w:rPr>
              <w:t>25.12</w:t>
            </w:r>
          </w:p>
        </w:tc>
        <w:tc>
          <w:tcPr>
            <w:tcW w:w="886" w:type="dxa"/>
            <w:shd w:val="clear" w:color="auto" w:fill="FFFFFF"/>
            <w:vAlign w:val="center"/>
          </w:tcPr>
          <w:p w:rsidR="009274CC" w:rsidRPr="009274CC" w:rsidRDefault="009274CC" w:rsidP="009274CC">
            <w:pPr>
              <w:spacing w:line="240" w:lineRule="auto"/>
              <w:jc w:val="center"/>
              <w:rPr>
                <w:rFonts w:ascii="Times New Roman" w:hAnsi="Times New Roman" w:cs="Times New Roman"/>
                <w:b/>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Окружность. Круг</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w:t>
            </w: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(стр.94-95)</w:t>
            </w:r>
          </w:p>
          <w:p w:rsidR="009274CC" w:rsidRPr="003864D6" w:rsidRDefault="009274CC" w:rsidP="009274CC">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80"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Диаметр окружности (круга)</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(стр.96)</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Единицы времени. Год, месяц.</w:t>
            </w:r>
            <w:r w:rsidR="00CC262D">
              <w:rPr>
                <w:rFonts w:ascii="Times New Roman" w:eastAsia="Calibri" w:hAnsi="Times New Roman" w:cs="Times New Roman"/>
                <w:iCs/>
                <w:sz w:val="24"/>
                <w:szCs w:val="24"/>
                <w:lang w:val="ru-RU"/>
              </w:rPr>
              <w:t xml:space="preserve"> </w:t>
            </w:r>
            <w:r w:rsidRPr="003864D6">
              <w:rPr>
                <w:rFonts w:ascii="Times New Roman" w:eastAsia="Calibri" w:hAnsi="Times New Roman" w:cs="Times New Roman"/>
                <w:iCs/>
                <w:sz w:val="24"/>
                <w:szCs w:val="24"/>
                <w:lang w:val="ru-RU"/>
              </w:rPr>
              <w:t>Сутки.</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(стр.98-100)</w:t>
            </w:r>
          </w:p>
          <w:p w:rsidR="009274CC" w:rsidRPr="003864D6" w:rsidRDefault="006C39DF" w:rsidP="009274CC">
            <w:pPr>
              <w:spacing w:line="240" w:lineRule="auto"/>
              <w:jc w:val="center"/>
              <w:rPr>
                <w:rFonts w:ascii="Times New Roman" w:hAnsi="Times New Roman" w:cs="Times New Roman"/>
                <w:sz w:val="24"/>
                <w:szCs w:val="24"/>
                <w:lang w:val="ru-RU"/>
              </w:rPr>
            </w:pPr>
            <w:hyperlink r:id="rId81"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деление на однозначное число в пределах 100.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2" w:history="1">
              <w:r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27" w:type="dxa"/>
            <w:shd w:val="clear" w:color="auto" w:fill="FFFFFF"/>
            <w:vAlign w:val="center"/>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утверждения: конструирование, проверка</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3" w:history="1">
              <w:r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суммы на число.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84"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Измерение площади, запись результата измерения в квадратных сантиметрах</w:t>
            </w:r>
            <w:r w:rsidRPr="003864D6">
              <w:rPr>
                <w:rFonts w:ascii="Times New Roman" w:eastAsia="Calibri" w:hAnsi="Times New Roman" w:cs="Times New Roman"/>
                <w:sz w:val="24"/>
                <w:szCs w:val="24"/>
                <w:lang w:val="ru-RU"/>
              </w:rPr>
              <w:t xml:space="preserve">. </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after="0" w:line="240" w:lineRule="auto"/>
              <w:rPr>
                <w:rFonts w:ascii="Times New Roman" w:eastAsia="Calibri" w:hAnsi="Times New Roman" w:cs="Times New Roman"/>
                <w:sz w:val="24"/>
                <w:szCs w:val="24"/>
                <w:lang w:val="ru-RU"/>
              </w:rPr>
            </w:pPr>
            <w:hyperlink r:id="rId85" w:history="1">
              <w:r w:rsidR="009274CC" w:rsidRPr="003864D6">
                <w:rPr>
                  <w:rFonts w:ascii="Times New Roman" w:eastAsia="Calibri" w:hAnsi="Times New Roman" w:cs="Times New Roman"/>
                  <w:color w:val="0000FF"/>
                  <w:sz w:val="24"/>
                  <w:szCs w:val="24"/>
                  <w:u w:val="single"/>
                  <w:lang w:val="ru-RU"/>
                </w:rPr>
                <w:t>https://urok.apkpro.ru/</w:t>
              </w:r>
            </w:hyperlink>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Переместительное свойство умножения.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w:t>
            </w:r>
          </w:p>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6" w:history="1">
              <w:r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71</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на однозначное число в пределах 100.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87"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Разные способы решения текстовой задачи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88"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Выражения с двумя переменными вида а+</w:t>
            </w:r>
            <w:r w:rsidRPr="003864D6">
              <w:rPr>
                <w:rFonts w:ascii="Times New Roman" w:eastAsia="Calibri" w:hAnsi="Times New Roman" w:cs="Times New Roman"/>
                <w:sz w:val="24"/>
                <w:szCs w:val="24"/>
              </w:rPr>
              <w:t>b</w:t>
            </w:r>
            <w:r w:rsidRPr="003864D6">
              <w:rPr>
                <w:rFonts w:ascii="Times New Roman" w:eastAsia="Calibri" w:hAnsi="Times New Roman" w:cs="Times New Roman"/>
                <w:sz w:val="24"/>
                <w:szCs w:val="24"/>
                <w:lang w:val="ru-RU"/>
              </w:rPr>
              <w:t>, а-</w:t>
            </w:r>
            <w:r w:rsidRPr="003864D6">
              <w:rPr>
                <w:rFonts w:ascii="Times New Roman" w:eastAsia="Calibri" w:hAnsi="Times New Roman" w:cs="Times New Roman"/>
                <w:sz w:val="24"/>
                <w:szCs w:val="24"/>
              </w:rPr>
              <w:t>b</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rsidR="009274CC" w:rsidRPr="003864D6" w:rsidRDefault="009274CC" w:rsidP="009274CC">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89"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(стр.12-13)</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90"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69:3; 78:2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1"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Связь делимого, делителя и частного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(стр.15)</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92"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Проверка </w:t>
            </w:r>
            <w:r w:rsidRPr="003864D6">
              <w:rPr>
                <w:rFonts w:ascii="Times New Roman" w:eastAsia="Calibri" w:hAnsi="Times New Roman" w:cs="Times New Roman"/>
                <w:sz w:val="24"/>
                <w:szCs w:val="24"/>
                <w:lang w:val="ru-RU"/>
              </w:rPr>
              <w:t>результата вычисления</w:t>
            </w:r>
            <w:r w:rsidRPr="003864D6">
              <w:rPr>
                <w:rFonts w:ascii="Times New Roman" w:eastAsia="Calibri" w:hAnsi="Times New Roman" w:cs="Times New Roman"/>
                <w:sz w:val="24"/>
                <w:szCs w:val="24"/>
              </w:rPr>
              <w:t>.</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(стр.16)</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3"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87:29; 66:22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(стр.17)</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Проверка умножения.</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(стр.18)</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Нахождение неизвестного компонента арифметического действия.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(стр.19-20)</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4"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Изображение на клетчатой бумаге прямоугольника с заданным значением площади</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after="0" w:line="240" w:lineRule="auto"/>
              <w:rPr>
                <w:rFonts w:ascii="Times New Roman" w:eastAsia="Calibri" w:hAnsi="Times New Roman" w:cs="Times New Roman"/>
                <w:sz w:val="24"/>
                <w:szCs w:val="24"/>
                <w:lang w:val="ru-RU"/>
              </w:rPr>
            </w:pPr>
            <w:hyperlink r:id="rId95" w:history="1">
              <w:r w:rsidR="009274CC" w:rsidRPr="003864D6">
                <w:rPr>
                  <w:rFonts w:ascii="Times New Roman" w:eastAsia="Calibri" w:hAnsi="Times New Roman" w:cs="Times New Roman"/>
                  <w:color w:val="0000FF"/>
                  <w:sz w:val="24"/>
                  <w:szCs w:val="24"/>
                  <w:u w:val="single"/>
                  <w:lang w:val="ru-RU"/>
                </w:rPr>
                <w:t>https://urok.apkpro.ru/</w:t>
              </w:r>
            </w:hyperlink>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квадрата с заданными сторонами, запись равенства.</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6"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его применение в практических ситуациях.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(стр.24-25)</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97" w:history="1">
              <w:r w:rsidR="009274CC" w:rsidRPr="003864D6">
                <w:rPr>
                  <w:rFonts w:ascii="Times New Roman" w:eastAsia="Calibri" w:hAnsi="Times New Roman" w:cs="Times New Roman"/>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методом подбора.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(стр.26-27)</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8"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85</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прямоугольника с заданными сторонами, запись равенства.</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99"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Задачи на понимание смысла арифметических действий -деление с остатком. Проверка деления с остатком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(стр.29-30)</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00"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(стр.31-33)</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3864D6" w:rsidTr="00944023">
        <w:tc>
          <w:tcPr>
            <w:tcW w:w="756" w:type="dxa"/>
          </w:tcPr>
          <w:p w:rsidR="009274CC" w:rsidRPr="00944023" w:rsidRDefault="009274CC" w:rsidP="009274CC">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88</w:t>
            </w:r>
          </w:p>
        </w:tc>
        <w:tc>
          <w:tcPr>
            <w:tcW w:w="3627" w:type="dxa"/>
            <w:shd w:val="clear" w:color="auto" w:fill="FFFFFF"/>
            <w:vAlign w:val="center"/>
          </w:tcPr>
          <w:p w:rsidR="009274CC" w:rsidRPr="00944023" w:rsidRDefault="009274CC" w:rsidP="009274CC">
            <w:pPr>
              <w:spacing w:line="240" w:lineRule="auto"/>
              <w:rPr>
                <w:rFonts w:ascii="Times New Roman" w:hAnsi="Times New Roman" w:cs="Times New Roman"/>
                <w:b/>
                <w:sz w:val="24"/>
                <w:szCs w:val="24"/>
                <w:lang w:val="ru-RU"/>
              </w:rPr>
            </w:pPr>
            <w:r w:rsidRPr="00944023">
              <w:rPr>
                <w:rFonts w:ascii="Times New Roman" w:eastAsia="Calibri" w:hAnsi="Times New Roman" w:cs="Times New Roman"/>
                <w:b/>
                <w:sz w:val="24"/>
                <w:szCs w:val="24"/>
                <w:lang w:val="ru-RU"/>
              </w:rPr>
              <w:t>Контрольная работа №4</w:t>
            </w:r>
          </w:p>
        </w:tc>
        <w:tc>
          <w:tcPr>
            <w:tcW w:w="995" w:type="dxa"/>
            <w:shd w:val="clear" w:color="auto" w:fill="FFFFFF"/>
            <w:vAlign w:val="center"/>
          </w:tcPr>
          <w:p w:rsidR="009274CC" w:rsidRPr="00944023" w:rsidRDefault="009274CC" w:rsidP="009274CC">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sz w:val="24"/>
                <w:szCs w:val="24"/>
                <w:lang w:val="ru-RU"/>
              </w:rPr>
              <w:t>1</w:t>
            </w:r>
          </w:p>
        </w:tc>
        <w:tc>
          <w:tcPr>
            <w:tcW w:w="510" w:type="dxa"/>
            <w:shd w:val="clear" w:color="auto" w:fill="FFFFFF"/>
            <w:vAlign w:val="center"/>
          </w:tcPr>
          <w:p w:rsidR="009274CC" w:rsidRPr="00944023" w:rsidRDefault="009274CC" w:rsidP="009274CC">
            <w:pPr>
              <w:spacing w:line="240" w:lineRule="auto"/>
              <w:jc w:val="center"/>
              <w:rPr>
                <w:rFonts w:ascii="Times New Roman" w:hAnsi="Times New Roman" w:cs="Times New Roman"/>
                <w:b/>
                <w:sz w:val="24"/>
                <w:szCs w:val="24"/>
                <w:lang w:val="ru-RU"/>
              </w:rPr>
            </w:pPr>
            <w:r w:rsidRPr="00944023">
              <w:rPr>
                <w:rFonts w:ascii="Times New Roman" w:eastAsia="Calibri" w:hAnsi="Times New Roman" w:cs="Times New Roman"/>
                <w:b/>
                <w:iCs/>
                <w:sz w:val="24"/>
                <w:szCs w:val="24"/>
                <w:lang w:val="ru-RU"/>
              </w:rPr>
              <w:t>1</w:t>
            </w:r>
          </w:p>
        </w:tc>
        <w:tc>
          <w:tcPr>
            <w:tcW w:w="523" w:type="dxa"/>
            <w:shd w:val="clear" w:color="auto" w:fill="FFFFFF"/>
            <w:vAlign w:val="center"/>
          </w:tcPr>
          <w:p w:rsidR="009274CC" w:rsidRPr="00944023" w:rsidRDefault="009274CC" w:rsidP="009274CC">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9274CC" w:rsidRPr="00944023" w:rsidRDefault="009274CC" w:rsidP="009274CC">
            <w:pPr>
              <w:spacing w:line="240" w:lineRule="auto"/>
              <w:jc w:val="center"/>
              <w:rPr>
                <w:rFonts w:ascii="Times New Roman" w:hAnsi="Times New Roman" w:cs="Times New Roman"/>
                <w:b/>
                <w:sz w:val="24"/>
                <w:szCs w:val="24"/>
                <w:lang w:val="ru-RU"/>
              </w:rPr>
            </w:pPr>
            <w:r w:rsidRPr="00944023">
              <w:rPr>
                <w:rFonts w:ascii="Times New Roman" w:hAnsi="Times New Roman" w:cs="Times New Roman"/>
                <w:b/>
                <w:sz w:val="24"/>
                <w:szCs w:val="24"/>
                <w:lang w:val="ru-RU"/>
              </w:rPr>
              <w:t>20.02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Линейная диаграмма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(стр.37)</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01"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Счетная единица.</w:t>
            </w:r>
            <w:r>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Сотня. Образование и название трехзначных чисел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(стр.40-41)</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02"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rPr>
          <w:trHeight w:val="570"/>
        </w:trPr>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Разряды счетных единиц.</w:t>
            </w:r>
            <w:r>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t>Запись трехзначных чисел. Вычисления в пределах 1000</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(стр.42-43)</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03"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Письменная нумерация чисел в пределах 1000.</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(стр.44)</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104"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уменьшение числа в 10, 100 раз.</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after="0" w:line="240" w:lineRule="auto"/>
              <w:rPr>
                <w:rFonts w:ascii="Times New Roman" w:eastAsia="Calibri" w:hAnsi="Times New Roman" w:cs="Times New Roman"/>
                <w:sz w:val="24"/>
                <w:szCs w:val="24"/>
                <w:lang w:val="ru-RU"/>
              </w:rPr>
            </w:pPr>
            <w:hyperlink r:id="rId105" w:history="1">
              <w:r w:rsidR="009274CC" w:rsidRPr="003864D6">
                <w:rPr>
                  <w:rFonts w:ascii="Times New Roman" w:eastAsia="Calibri" w:hAnsi="Times New Roman" w:cs="Times New Roman"/>
                  <w:color w:val="0000FF"/>
                  <w:sz w:val="24"/>
                  <w:szCs w:val="24"/>
                  <w:u w:val="single"/>
                  <w:lang w:val="ru-RU"/>
                </w:rPr>
                <w:t>https://myschool.edu.ru/</w:t>
              </w:r>
            </w:hyperlink>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Числа в пределах 1000: чтение, запись, сравнение, представление в виде суммы разрядных слагаемых.</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(стр.46)</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106"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устных вычислений в пределах 1000.</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after="0" w:line="240" w:lineRule="auto"/>
              <w:rPr>
                <w:rFonts w:ascii="Times New Roman" w:eastAsia="Calibri" w:hAnsi="Times New Roman" w:cs="Times New Roman"/>
                <w:sz w:val="24"/>
                <w:szCs w:val="24"/>
                <w:lang w:val="ru-RU"/>
              </w:rPr>
            </w:pPr>
            <w:hyperlink r:id="rId107" w:history="1">
              <w:r w:rsidR="009274CC" w:rsidRPr="003864D6">
                <w:rPr>
                  <w:rFonts w:ascii="Times New Roman" w:eastAsia="Calibri" w:hAnsi="Times New Roman" w:cs="Times New Roman"/>
                  <w:color w:val="0000FF"/>
                  <w:sz w:val="24"/>
                  <w:szCs w:val="24"/>
                  <w:u w:val="single"/>
                  <w:lang w:val="ru-RU"/>
                </w:rPr>
                <w:t>https://urok.apkpro.ru/</w:t>
              </w:r>
            </w:hyperlink>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(стр.47)</w:t>
            </w:r>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Равенства и неравенства: чтение, составление.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(стр.48)</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108"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09"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27" w:type="dxa"/>
            <w:shd w:val="clear" w:color="auto" w:fill="FFFFFF"/>
            <w:vAlign w:val="center"/>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Формализованное описание последовательности действий</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0"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информацией: чтение информации, представленной в </w:t>
            </w:r>
            <w:r w:rsidRPr="003864D6">
              <w:rPr>
                <w:rFonts w:ascii="Times New Roman" w:eastAsia="Calibri" w:hAnsi="Times New Roman" w:cs="Times New Roman"/>
                <w:sz w:val="24"/>
                <w:szCs w:val="24"/>
                <w:lang w:val="ru-RU"/>
              </w:rPr>
              <w:lastRenderedPageBreak/>
              <w:t xml:space="preserve">разной форме. Римская система счисления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lastRenderedPageBreak/>
              <w:t xml:space="preserve"> 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(стр.50-51)</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1"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Масса (единица массы — грамм); соотношение между килограммом и граммом; отношение «тяжелее/легче на/в»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(стр.52)</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after="0" w:line="240" w:lineRule="auto"/>
              <w:rPr>
                <w:rFonts w:ascii="Times New Roman" w:eastAsia="Calibri" w:hAnsi="Times New Roman" w:cs="Times New Roman"/>
                <w:sz w:val="24"/>
                <w:szCs w:val="24"/>
                <w:lang w:val="ru-RU"/>
              </w:rPr>
            </w:pPr>
            <w:hyperlink r:id="rId112" w:history="1">
              <w:r w:rsidR="009274CC" w:rsidRPr="003864D6">
                <w:rPr>
                  <w:rFonts w:ascii="Times New Roman" w:eastAsia="Calibri" w:hAnsi="Times New Roman" w:cs="Times New Roman"/>
                  <w:color w:val="0000FF"/>
                  <w:sz w:val="24"/>
                  <w:szCs w:val="24"/>
                  <w:u w:val="single"/>
                  <w:lang w:val="ru-RU"/>
                </w:rPr>
                <w:t>https://urok.apkpro.ru/</w:t>
              </w:r>
            </w:hyperlink>
          </w:p>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Длина (единица длины — миллиметр, километр); соотношение между величинами в пределах тысячи</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(стр.53)</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3"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Единицы времени. Секунда.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(стр.55)</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4"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203204"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(стр66)</w:t>
            </w:r>
          </w:p>
          <w:p w:rsidR="009274CC" w:rsidRPr="003864D6" w:rsidRDefault="009274CC" w:rsidP="009274CC">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115"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Классификация объектов по двум признакам</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6"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устных вычислений вида 450+30.</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17"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0D6F4B" w:rsidRDefault="009274CC" w:rsidP="009274CC">
            <w:pPr>
              <w:spacing w:line="240" w:lineRule="auto"/>
              <w:jc w:val="center"/>
              <w:rPr>
                <w:rFonts w:ascii="Times New Roman" w:hAnsi="Times New Roman" w:cs="Times New Roman"/>
                <w:sz w:val="24"/>
                <w:szCs w:val="24"/>
                <w:lang w:val="ru-RU"/>
              </w:rPr>
            </w:pPr>
            <w:r w:rsidRPr="000D6F4B">
              <w:rPr>
                <w:rFonts w:ascii="Times New Roman" w:hAnsi="Times New Roman" w:cs="Times New Roman"/>
                <w:sz w:val="24"/>
                <w:szCs w:val="24"/>
                <w:lang w:val="ru-RU"/>
              </w:rPr>
              <w:t>106</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Алгоритмы (правила) построения геометрических фигур </w:t>
            </w:r>
          </w:p>
          <w:p w:rsidR="009274CC" w:rsidRPr="000D6F4B"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0D6F4B" w:rsidRDefault="009274CC" w:rsidP="009274CC">
            <w:pPr>
              <w:spacing w:line="240" w:lineRule="auto"/>
              <w:jc w:val="center"/>
              <w:rPr>
                <w:rFonts w:ascii="Times New Roman" w:hAnsi="Times New Roman" w:cs="Times New Roman"/>
                <w:sz w:val="24"/>
                <w:szCs w:val="24"/>
                <w:lang w:val="ru-RU"/>
              </w:rPr>
            </w:pPr>
          </w:p>
        </w:tc>
        <w:tc>
          <w:tcPr>
            <w:tcW w:w="510" w:type="dxa"/>
            <w:shd w:val="clear" w:color="auto" w:fill="FFFFFF"/>
            <w:vAlign w:val="center"/>
          </w:tcPr>
          <w:p w:rsidR="009274CC" w:rsidRPr="000D6F4B"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0D6F4B"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0D6F4B" w:rsidRDefault="009274CC" w:rsidP="009274CC">
            <w:pPr>
              <w:spacing w:line="240" w:lineRule="auto"/>
              <w:jc w:val="center"/>
              <w:rPr>
                <w:rFonts w:ascii="Times New Roman" w:hAnsi="Times New Roman" w:cs="Times New Roman"/>
                <w:sz w:val="24"/>
                <w:szCs w:val="24"/>
                <w:lang w:val="ru-RU"/>
              </w:rPr>
            </w:pPr>
            <w:r w:rsidRPr="000D6F4B">
              <w:rPr>
                <w:rFonts w:ascii="Times New Roman" w:hAnsi="Times New Roman" w:cs="Times New Roman"/>
                <w:sz w:val="24"/>
                <w:szCs w:val="24"/>
                <w:lang w:val="ru-RU"/>
              </w:rPr>
              <w:t>25.03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118"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0D6F4B" w:rsidTr="00944023">
        <w:tc>
          <w:tcPr>
            <w:tcW w:w="756" w:type="dxa"/>
          </w:tcPr>
          <w:p w:rsidR="009274CC" w:rsidRPr="000D6F4B" w:rsidRDefault="009274CC" w:rsidP="009274CC">
            <w:pPr>
              <w:spacing w:line="240" w:lineRule="auto"/>
              <w:jc w:val="center"/>
              <w:rPr>
                <w:rFonts w:ascii="Times New Roman" w:hAnsi="Times New Roman" w:cs="Times New Roman"/>
                <w:b/>
                <w:sz w:val="24"/>
                <w:szCs w:val="24"/>
                <w:lang w:val="ru-RU"/>
              </w:rPr>
            </w:pPr>
            <w:r w:rsidRPr="000D6F4B">
              <w:rPr>
                <w:rFonts w:ascii="Times New Roman" w:hAnsi="Times New Roman" w:cs="Times New Roman"/>
                <w:b/>
                <w:sz w:val="24"/>
                <w:szCs w:val="24"/>
                <w:lang w:val="ru-RU"/>
              </w:rPr>
              <w:t>107</w:t>
            </w:r>
          </w:p>
        </w:tc>
        <w:tc>
          <w:tcPr>
            <w:tcW w:w="3627" w:type="dxa"/>
            <w:shd w:val="clear" w:color="auto" w:fill="FFFFFF"/>
            <w:vAlign w:val="center"/>
          </w:tcPr>
          <w:p w:rsidR="009274CC" w:rsidRPr="000D6F4B" w:rsidRDefault="009274CC" w:rsidP="009274CC">
            <w:pPr>
              <w:spacing w:line="240" w:lineRule="auto"/>
              <w:rPr>
                <w:rFonts w:ascii="Times New Roman" w:hAnsi="Times New Roman" w:cs="Times New Roman"/>
                <w:b/>
                <w:sz w:val="24"/>
                <w:szCs w:val="24"/>
                <w:lang w:val="ru-RU"/>
              </w:rPr>
            </w:pPr>
            <w:r w:rsidRPr="000D6F4B">
              <w:rPr>
                <w:rFonts w:ascii="Times New Roman" w:eastAsia="Calibri" w:hAnsi="Times New Roman" w:cs="Times New Roman"/>
                <w:b/>
                <w:iCs/>
                <w:sz w:val="24"/>
                <w:szCs w:val="24"/>
                <w:lang w:val="ru-RU"/>
              </w:rPr>
              <w:t>Контрольная работа № 5                  за 3 четверть</w:t>
            </w:r>
          </w:p>
        </w:tc>
        <w:tc>
          <w:tcPr>
            <w:tcW w:w="995" w:type="dxa"/>
            <w:shd w:val="clear" w:color="auto" w:fill="FFFFFF"/>
            <w:vAlign w:val="center"/>
          </w:tcPr>
          <w:p w:rsidR="009274CC" w:rsidRPr="000D6F4B" w:rsidRDefault="009274CC" w:rsidP="009274CC">
            <w:pPr>
              <w:spacing w:line="240" w:lineRule="auto"/>
              <w:jc w:val="center"/>
              <w:rPr>
                <w:rFonts w:ascii="Times New Roman" w:hAnsi="Times New Roman" w:cs="Times New Roman"/>
                <w:b/>
                <w:sz w:val="24"/>
                <w:szCs w:val="24"/>
                <w:lang w:val="ru-RU"/>
              </w:rPr>
            </w:pPr>
            <w:r w:rsidRPr="000D6F4B">
              <w:rPr>
                <w:rFonts w:ascii="Times New Roman" w:eastAsia="Calibri" w:hAnsi="Times New Roman" w:cs="Times New Roman"/>
                <w:b/>
                <w:iCs/>
                <w:sz w:val="24"/>
                <w:szCs w:val="24"/>
                <w:lang w:val="ru-RU"/>
              </w:rPr>
              <w:t xml:space="preserve">   1</w:t>
            </w:r>
          </w:p>
        </w:tc>
        <w:tc>
          <w:tcPr>
            <w:tcW w:w="510" w:type="dxa"/>
            <w:shd w:val="clear" w:color="auto" w:fill="FFFFFF"/>
            <w:vAlign w:val="center"/>
          </w:tcPr>
          <w:p w:rsidR="009274CC" w:rsidRPr="000D6F4B" w:rsidRDefault="009274CC" w:rsidP="009274CC">
            <w:pPr>
              <w:spacing w:line="240" w:lineRule="auto"/>
              <w:jc w:val="center"/>
              <w:rPr>
                <w:rFonts w:ascii="Times New Roman" w:hAnsi="Times New Roman" w:cs="Times New Roman"/>
                <w:b/>
                <w:sz w:val="24"/>
                <w:szCs w:val="24"/>
                <w:lang w:val="ru-RU"/>
              </w:rPr>
            </w:pPr>
            <w:r w:rsidRPr="000D6F4B">
              <w:rPr>
                <w:rFonts w:ascii="Times New Roman" w:eastAsia="Calibri" w:hAnsi="Times New Roman" w:cs="Times New Roman"/>
                <w:b/>
                <w:iCs/>
                <w:sz w:val="24"/>
                <w:szCs w:val="24"/>
                <w:lang w:val="ru-RU"/>
              </w:rPr>
              <w:t>1</w:t>
            </w:r>
          </w:p>
        </w:tc>
        <w:tc>
          <w:tcPr>
            <w:tcW w:w="523" w:type="dxa"/>
            <w:shd w:val="clear" w:color="auto" w:fill="FFFFFF"/>
            <w:vAlign w:val="center"/>
          </w:tcPr>
          <w:p w:rsidR="009274CC" w:rsidRPr="000D6F4B" w:rsidRDefault="009274CC" w:rsidP="009274CC">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9274CC" w:rsidRPr="000D6F4B" w:rsidRDefault="009274CC" w:rsidP="009274CC">
            <w:pPr>
              <w:spacing w:line="240" w:lineRule="auto"/>
              <w:jc w:val="center"/>
              <w:rPr>
                <w:rFonts w:ascii="Times New Roman" w:hAnsi="Times New Roman" w:cs="Times New Roman"/>
                <w:b/>
                <w:sz w:val="24"/>
                <w:szCs w:val="24"/>
                <w:lang w:val="ru-RU"/>
              </w:rPr>
            </w:pPr>
            <w:r w:rsidRPr="000D6F4B">
              <w:rPr>
                <w:rFonts w:ascii="Times New Roman" w:hAnsi="Times New Roman" w:cs="Times New Roman"/>
                <w:b/>
                <w:sz w:val="24"/>
                <w:szCs w:val="24"/>
                <w:lang w:val="ru-RU"/>
              </w:rPr>
              <w:t>26.03</w:t>
            </w:r>
          </w:p>
        </w:tc>
        <w:tc>
          <w:tcPr>
            <w:tcW w:w="886" w:type="dxa"/>
            <w:shd w:val="clear" w:color="auto" w:fill="FFFFFF"/>
            <w:vAlign w:val="center"/>
          </w:tcPr>
          <w:p w:rsidR="009274CC" w:rsidRPr="000D6F4B" w:rsidRDefault="009274CC" w:rsidP="009274CC">
            <w:pPr>
              <w:spacing w:line="240" w:lineRule="auto"/>
              <w:jc w:val="center"/>
              <w:rPr>
                <w:rFonts w:ascii="Times New Roman" w:hAnsi="Times New Roman" w:cs="Times New Roman"/>
                <w:b/>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r>
      <w:tr w:rsidR="009274CC" w:rsidRPr="00203204"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Стр.58-59</w:t>
            </w:r>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сложения трёхзначных чисел.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07.04</w:t>
            </w:r>
          </w:p>
        </w:tc>
        <w:tc>
          <w:tcPr>
            <w:tcW w:w="886"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(стр71)</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119"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вычитания трёхзначных чисел.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886"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(стр72)</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9274CC" w:rsidRPr="003864D6" w:rsidRDefault="006C39DF" w:rsidP="009274CC">
            <w:pPr>
              <w:spacing w:line="240" w:lineRule="auto"/>
              <w:jc w:val="center"/>
              <w:rPr>
                <w:rFonts w:ascii="Times New Roman" w:hAnsi="Times New Roman" w:cs="Times New Roman"/>
                <w:sz w:val="24"/>
                <w:szCs w:val="24"/>
                <w:lang w:val="ru-RU"/>
              </w:rPr>
            </w:pPr>
            <w:hyperlink r:id="rId120"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Виды треугольников.</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886"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(стр73-74)</w:t>
            </w:r>
          </w:p>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9274CC" w:rsidRPr="003864D6" w:rsidRDefault="006C39DF" w:rsidP="009274CC">
            <w:pPr>
              <w:spacing w:line="240" w:lineRule="auto"/>
              <w:jc w:val="center"/>
              <w:rPr>
                <w:rFonts w:ascii="Times New Roman" w:hAnsi="Times New Roman" w:cs="Times New Roman"/>
                <w:sz w:val="24"/>
                <w:szCs w:val="24"/>
                <w:lang w:val="ru-RU"/>
              </w:rPr>
            </w:pPr>
            <w:hyperlink r:id="rId121" w:history="1">
              <w:r w:rsidR="009274CC" w:rsidRPr="003864D6">
                <w:rPr>
                  <w:rFonts w:ascii="Times New Roman" w:eastAsia="Calibri" w:hAnsi="Times New Roman" w:cs="Times New Roman"/>
                  <w:color w:val="0000FF"/>
                  <w:sz w:val="24"/>
                  <w:szCs w:val="24"/>
                  <w:u w:val="single"/>
                  <w:lang w:val="ru-RU"/>
                </w:rPr>
                <w:t>https://myschool.edu.ru/</w:t>
              </w:r>
            </w:hyperlink>
          </w:p>
        </w:tc>
      </w:tr>
      <w:tr w:rsidR="009274CC" w:rsidRPr="006C39DF"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27" w:type="dxa"/>
            <w:shd w:val="clear" w:color="auto" w:fill="FFFFFF"/>
            <w:vAlign w:val="center"/>
          </w:tcPr>
          <w:p w:rsidR="009274CC" w:rsidRPr="003864D6" w:rsidRDefault="009274CC" w:rsidP="009274CC">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геометрических фигур </w:t>
            </w:r>
          </w:p>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9274CC" w:rsidRPr="003864D6" w:rsidRDefault="006C39DF" w:rsidP="009274CC">
            <w:pPr>
              <w:spacing w:line="240" w:lineRule="auto"/>
              <w:jc w:val="center"/>
              <w:rPr>
                <w:rFonts w:ascii="Times New Roman" w:hAnsi="Times New Roman" w:cs="Times New Roman"/>
                <w:sz w:val="24"/>
                <w:szCs w:val="24"/>
                <w:lang w:val="ru-RU"/>
              </w:rPr>
            </w:pPr>
            <w:hyperlink r:id="rId122" w:history="1">
              <w:r w:rsidR="009274CC" w:rsidRPr="003864D6">
                <w:rPr>
                  <w:rFonts w:ascii="Times New Roman" w:eastAsia="Calibri" w:hAnsi="Times New Roman" w:cs="Times New Roman"/>
                  <w:color w:val="0000FF"/>
                  <w:sz w:val="24"/>
                  <w:szCs w:val="24"/>
                  <w:u w:val="single"/>
                  <w:lang w:val="ru-RU"/>
                </w:rPr>
                <w:t>https://urok.apkpro.ru/</w:t>
              </w:r>
            </w:hyperlink>
          </w:p>
        </w:tc>
      </w:tr>
      <w:tr w:rsidR="009274CC" w:rsidRPr="00203204"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113</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действия с круглыми числами .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(стр82)</w:t>
            </w:r>
          </w:p>
        </w:tc>
      </w:tr>
      <w:tr w:rsidR="009274CC" w:rsidRPr="003864D6" w:rsidTr="00944023">
        <w:tc>
          <w:tcPr>
            <w:tcW w:w="756" w:type="dxa"/>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27" w:type="dxa"/>
            <w:shd w:val="clear" w:color="auto" w:fill="FFFFFF"/>
            <w:vAlign w:val="center"/>
          </w:tcPr>
          <w:p w:rsidR="009274CC" w:rsidRPr="003864D6" w:rsidRDefault="009274CC" w:rsidP="009274CC">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Приёмы устных вычислений. </w:t>
            </w:r>
          </w:p>
        </w:tc>
        <w:tc>
          <w:tcPr>
            <w:tcW w:w="995"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886" w:type="dxa"/>
            <w:shd w:val="clear" w:color="auto" w:fill="FFFFFF"/>
            <w:vAlign w:val="center"/>
          </w:tcPr>
          <w:p w:rsidR="009274CC" w:rsidRPr="003864D6" w:rsidRDefault="009274CC" w:rsidP="009274CC">
            <w:pPr>
              <w:spacing w:line="240" w:lineRule="auto"/>
              <w:jc w:val="center"/>
              <w:rPr>
                <w:rFonts w:ascii="Times New Roman" w:hAnsi="Times New Roman" w:cs="Times New Roman"/>
                <w:sz w:val="24"/>
                <w:szCs w:val="24"/>
                <w:lang w:val="ru-RU"/>
              </w:rPr>
            </w:pPr>
          </w:p>
        </w:tc>
        <w:tc>
          <w:tcPr>
            <w:tcW w:w="2550" w:type="dxa"/>
            <w:shd w:val="clear" w:color="auto" w:fill="FFFFFF"/>
          </w:tcPr>
          <w:p w:rsidR="009274CC" w:rsidRPr="003864D6" w:rsidRDefault="009274CC" w:rsidP="009274CC">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(стр83)</w:t>
            </w:r>
          </w:p>
        </w:tc>
      </w:tr>
      <w:tr w:rsidR="00BB7F91" w:rsidRPr="003864D6"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(стр84)</w:t>
            </w:r>
          </w:p>
        </w:tc>
      </w:tr>
      <w:tr w:rsidR="00BB7F91" w:rsidRPr="003864D6"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Виды треугольников. Нахождение площади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BB7F91" w:rsidRDefault="00BB7F91" w:rsidP="00BB7F91">
            <w:pPr>
              <w:spacing w:line="240" w:lineRule="auto"/>
              <w:jc w:val="center"/>
              <w:rPr>
                <w:rFonts w:ascii="Times New Roman" w:hAnsi="Times New Roman" w:cs="Times New Roman"/>
                <w:sz w:val="24"/>
                <w:szCs w:val="24"/>
                <w:lang w:val="ru-RU"/>
              </w:rPr>
            </w:pPr>
            <w:r w:rsidRPr="00BB7F91">
              <w:rPr>
                <w:rFonts w:ascii="Times New Roman" w:hAnsi="Times New Roman" w:cs="Times New Roman"/>
                <w:sz w:val="24"/>
                <w:szCs w:val="24"/>
                <w:lang w:val="ru-RU"/>
              </w:rPr>
              <w:t>21.04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(стр85)</w:t>
            </w:r>
          </w:p>
        </w:tc>
      </w:tr>
      <w:tr w:rsidR="00BB7F91" w:rsidRPr="006C39DF" w:rsidTr="00944023">
        <w:tc>
          <w:tcPr>
            <w:tcW w:w="756" w:type="dxa"/>
          </w:tcPr>
          <w:p w:rsidR="00BB7F91" w:rsidRPr="000B3E1A" w:rsidRDefault="00BB7F91" w:rsidP="00BB7F91">
            <w:pPr>
              <w:spacing w:line="240" w:lineRule="auto"/>
              <w:jc w:val="center"/>
              <w:rPr>
                <w:rFonts w:ascii="Times New Roman" w:hAnsi="Times New Roman" w:cs="Times New Roman"/>
                <w:b/>
                <w:sz w:val="24"/>
                <w:szCs w:val="24"/>
                <w:lang w:val="ru-RU"/>
              </w:rPr>
            </w:pPr>
            <w:r w:rsidRPr="000B3E1A">
              <w:rPr>
                <w:rFonts w:ascii="Times New Roman" w:hAnsi="Times New Roman" w:cs="Times New Roman"/>
                <w:b/>
                <w:sz w:val="24"/>
                <w:szCs w:val="24"/>
                <w:lang w:val="ru-RU"/>
              </w:rPr>
              <w:t>117</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BB7F91"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BB7F91"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(стр86)</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3"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BB7F91" w:rsidTr="00944023">
        <w:tc>
          <w:tcPr>
            <w:tcW w:w="756" w:type="dxa"/>
          </w:tcPr>
          <w:p w:rsidR="00BB7F91" w:rsidRPr="00BB7F91" w:rsidRDefault="00BB7F91" w:rsidP="00BB7F91">
            <w:pPr>
              <w:spacing w:line="240" w:lineRule="auto"/>
              <w:jc w:val="center"/>
              <w:rPr>
                <w:rFonts w:ascii="Times New Roman" w:hAnsi="Times New Roman" w:cs="Times New Roman"/>
                <w:b/>
                <w:sz w:val="24"/>
                <w:szCs w:val="24"/>
                <w:lang w:val="ru-RU"/>
              </w:rPr>
            </w:pPr>
            <w:r w:rsidRPr="00BB7F91">
              <w:rPr>
                <w:rFonts w:ascii="Times New Roman" w:hAnsi="Times New Roman" w:cs="Times New Roman"/>
                <w:b/>
                <w:sz w:val="24"/>
                <w:szCs w:val="24"/>
                <w:lang w:val="ru-RU"/>
              </w:rPr>
              <w:t>118</w:t>
            </w:r>
          </w:p>
        </w:tc>
        <w:tc>
          <w:tcPr>
            <w:tcW w:w="3627" w:type="dxa"/>
            <w:shd w:val="clear" w:color="auto" w:fill="FFFFFF"/>
            <w:vAlign w:val="center"/>
          </w:tcPr>
          <w:p w:rsidR="00BB7F91" w:rsidRPr="00BB7F91" w:rsidRDefault="00BB7F91" w:rsidP="00BB7F91">
            <w:pPr>
              <w:spacing w:line="240" w:lineRule="auto"/>
              <w:rPr>
                <w:rFonts w:ascii="Times New Roman" w:hAnsi="Times New Roman" w:cs="Times New Roman"/>
                <w:b/>
                <w:sz w:val="24"/>
                <w:szCs w:val="24"/>
                <w:lang w:val="ru-RU"/>
              </w:rPr>
            </w:pPr>
            <w:r w:rsidRPr="00BB7F91">
              <w:rPr>
                <w:rFonts w:ascii="Times New Roman" w:eastAsia="Calibri" w:hAnsi="Times New Roman" w:cs="Times New Roman"/>
                <w:b/>
                <w:iCs/>
                <w:sz w:val="24"/>
                <w:szCs w:val="24"/>
                <w:lang w:val="ru-RU"/>
              </w:rPr>
              <w:t xml:space="preserve">Контрольная работа № 6 </w:t>
            </w:r>
          </w:p>
        </w:tc>
        <w:tc>
          <w:tcPr>
            <w:tcW w:w="995" w:type="dxa"/>
            <w:shd w:val="clear" w:color="auto" w:fill="FFFFFF"/>
            <w:vAlign w:val="center"/>
          </w:tcPr>
          <w:p w:rsidR="00BB7F91" w:rsidRPr="00BB7F91" w:rsidRDefault="00BB7F91" w:rsidP="00BB7F91">
            <w:pPr>
              <w:spacing w:line="240" w:lineRule="auto"/>
              <w:jc w:val="center"/>
              <w:rPr>
                <w:rFonts w:ascii="Times New Roman" w:hAnsi="Times New Roman" w:cs="Times New Roman"/>
                <w:b/>
                <w:sz w:val="24"/>
                <w:szCs w:val="24"/>
                <w:lang w:val="ru-RU"/>
              </w:rPr>
            </w:pPr>
            <w:r w:rsidRPr="00BB7F91">
              <w:rPr>
                <w:rFonts w:ascii="Times New Roman" w:eastAsia="Calibri" w:hAnsi="Times New Roman" w:cs="Times New Roman"/>
                <w:b/>
                <w:sz w:val="24"/>
                <w:szCs w:val="24"/>
                <w:lang w:val="ru-RU"/>
              </w:rPr>
              <w:t>1</w:t>
            </w:r>
          </w:p>
        </w:tc>
        <w:tc>
          <w:tcPr>
            <w:tcW w:w="510" w:type="dxa"/>
            <w:shd w:val="clear" w:color="auto" w:fill="FFFFFF"/>
            <w:vAlign w:val="center"/>
          </w:tcPr>
          <w:p w:rsidR="00BB7F91" w:rsidRPr="00BB7F91" w:rsidRDefault="00BB7F91" w:rsidP="00BB7F91">
            <w:pPr>
              <w:spacing w:line="240" w:lineRule="auto"/>
              <w:jc w:val="center"/>
              <w:rPr>
                <w:rFonts w:ascii="Times New Roman" w:hAnsi="Times New Roman" w:cs="Times New Roman"/>
                <w:b/>
                <w:sz w:val="24"/>
                <w:szCs w:val="24"/>
                <w:lang w:val="ru-RU"/>
              </w:rPr>
            </w:pPr>
            <w:r w:rsidRPr="00BB7F91">
              <w:rPr>
                <w:rFonts w:ascii="Times New Roman" w:eastAsia="Calibri" w:hAnsi="Times New Roman" w:cs="Times New Roman"/>
                <w:b/>
                <w:sz w:val="24"/>
                <w:szCs w:val="24"/>
                <w:lang w:val="ru-RU"/>
              </w:rPr>
              <w:t xml:space="preserve">                1</w:t>
            </w:r>
          </w:p>
        </w:tc>
        <w:tc>
          <w:tcPr>
            <w:tcW w:w="523" w:type="dxa"/>
            <w:shd w:val="clear" w:color="auto" w:fill="FFFFFF"/>
            <w:vAlign w:val="center"/>
          </w:tcPr>
          <w:p w:rsidR="00BB7F91" w:rsidRPr="00BB7F91" w:rsidRDefault="00BB7F91" w:rsidP="00BB7F91">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BB7F91" w:rsidRPr="00BB7F91" w:rsidRDefault="00BB7F91" w:rsidP="00BB7F91">
            <w:pPr>
              <w:spacing w:line="240" w:lineRule="auto"/>
              <w:jc w:val="center"/>
              <w:rPr>
                <w:rFonts w:ascii="Times New Roman" w:hAnsi="Times New Roman" w:cs="Times New Roman"/>
                <w:b/>
                <w:sz w:val="24"/>
                <w:szCs w:val="24"/>
                <w:lang w:val="ru-RU"/>
              </w:rPr>
            </w:pPr>
            <w:r w:rsidRPr="00BB7F91">
              <w:rPr>
                <w:rFonts w:ascii="Times New Roman" w:hAnsi="Times New Roman" w:cs="Times New Roman"/>
                <w:b/>
                <w:sz w:val="24"/>
                <w:szCs w:val="24"/>
                <w:lang w:val="ru-RU"/>
              </w:rPr>
              <w:t>23.04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r>
      <w:tr w:rsidR="00BB7F91" w:rsidRPr="003864D6" w:rsidTr="00745E4C">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в столбик.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(стр88)</w:t>
            </w:r>
          </w:p>
        </w:tc>
      </w:tr>
      <w:tr w:rsidR="00BB7F91" w:rsidRPr="006C39DF" w:rsidTr="000C7B45">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умножения трехзначного числа на однозначное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886"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(стр89)</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4"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Письменные приёмы умножения в пределах 1000.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(стр90)</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5"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Числа в пределах 1000: сравнение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(стр91)</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hAnsi="Times New Roman" w:cs="Times New Roman"/>
                <w:sz w:val="24"/>
                <w:szCs w:val="24"/>
                <w:lang w:val="ru-RU"/>
              </w:rPr>
            </w:pPr>
            <w:hyperlink r:id="rId126"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0C7B45">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деление  уголком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(стр92)</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7"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0C7B45">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деления  трехзначного числа на однозначное.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886"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(стр93-94)</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8"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Проверка деления</w:t>
            </w:r>
            <w:r w:rsidRPr="003864D6">
              <w:rPr>
                <w:rFonts w:ascii="Times New Roman" w:eastAsia="Calibri" w:hAnsi="Times New Roman" w:cs="Times New Roman"/>
                <w:sz w:val="24"/>
                <w:szCs w:val="24"/>
                <w:lang w:val="ru-RU"/>
              </w:rPr>
              <w:t xml:space="preserve"> умножением</w:t>
            </w:r>
            <w:r w:rsidRPr="003864D6">
              <w:rPr>
                <w:rFonts w:ascii="Times New Roman" w:eastAsia="Calibri" w:hAnsi="Times New Roman" w:cs="Times New Roman"/>
                <w:sz w:val="24"/>
                <w:szCs w:val="24"/>
              </w:rPr>
              <w:t>.</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(стр95) Библиотека ЦОК </w:t>
            </w:r>
          </w:p>
          <w:p w:rsidR="00BB7F91" w:rsidRPr="003864D6" w:rsidRDefault="006C39DF" w:rsidP="00BB7F91">
            <w:pPr>
              <w:spacing w:line="240" w:lineRule="auto"/>
              <w:jc w:val="center"/>
              <w:rPr>
                <w:rFonts w:ascii="Times New Roman" w:hAnsi="Times New Roman" w:cs="Times New Roman"/>
                <w:sz w:val="24"/>
                <w:szCs w:val="24"/>
                <w:lang w:val="ru-RU"/>
              </w:rPr>
            </w:pPr>
            <w:hyperlink r:id="rId129"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3864D6"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письменного деления чисел</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(стр96) </w:t>
            </w:r>
          </w:p>
          <w:p w:rsidR="00BB7F91" w:rsidRPr="003864D6" w:rsidRDefault="00BB7F91" w:rsidP="00BB7F91">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BB7F91" w:rsidRPr="003864D6" w:rsidRDefault="006C39DF" w:rsidP="00BB7F91">
            <w:pPr>
              <w:spacing w:line="240" w:lineRule="auto"/>
              <w:jc w:val="center"/>
              <w:rPr>
                <w:rFonts w:ascii="Times New Roman" w:hAnsi="Times New Roman" w:cs="Times New Roman"/>
                <w:sz w:val="24"/>
                <w:szCs w:val="24"/>
                <w:lang w:val="ru-RU"/>
              </w:rPr>
            </w:pPr>
            <w:hyperlink r:id="rId130" w:history="1">
              <w:r w:rsidR="00BB7F91" w:rsidRPr="003864D6">
                <w:rPr>
                  <w:rFonts w:ascii="Times New Roman" w:eastAsia="Calibri" w:hAnsi="Times New Roman" w:cs="Times New Roman"/>
                  <w:color w:val="0000FF"/>
                  <w:sz w:val="24"/>
                  <w:szCs w:val="24"/>
                  <w:u w:val="single"/>
                  <w:lang w:val="ru-RU"/>
                </w:rPr>
                <w:t>https://myschool.edu.ru/</w:t>
              </w:r>
            </w:hyperlink>
            <w:r w:rsidR="00BB7F91" w:rsidRPr="003864D6">
              <w:rPr>
                <w:rFonts w:ascii="Times New Roman" w:eastAsia="Calibri" w:hAnsi="Times New Roman" w:cs="Times New Roman"/>
                <w:sz w:val="24"/>
                <w:szCs w:val="24"/>
                <w:lang w:val="ru-RU"/>
              </w:rPr>
              <w:t xml:space="preserve"> </w:t>
            </w:r>
          </w:p>
        </w:tc>
      </w:tr>
      <w:tr w:rsidR="00BB7F91" w:rsidRPr="00BB7F91"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27" w:type="dxa"/>
            <w:shd w:val="clear" w:color="auto" w:fill="FFFFFF"/>
            <w:vAlign w:val="center"/>
          </w:tcPr>
          <w:p w:rsidR="00BB7F91" w:rsidRPr="00930C75" w:rsidRDefault="00BB7F91" w:rsidP="00BB7F91">
            <w:pPr>
              <w:spacing w:line="240" w:lineRule="auto"/>
              <w:rPr>
                <w:rFonts w:ascii="Times New Roman" w:hAnsi="Times New Roman" w:cs="Times New Roman"/>
                <w:b/>
                <w:sz w:val="24"/>
                <w:szCs w:val="24"/>
                <w:lang w:val="ru-RU"/>
              </w:rPr>
            </w:pPr>
            <w:r w:rsidRPr="00930C75">
              <w:rPr>
                <w:rFonts w:ascii="Times New Roman" w:eastAsia="Calibri" w:hAnsi="Times New Roman" w:cs="Times New Roman"/>
                <w:b/>
                <w:sz w:val="24"/>
                <w:szCs w:val="24"/>
              </w:rPr>
              <w:t>Итоговая контрольная работа</w:t>
            </w:r>
          </w:p>
        </w:tc>
        <w:tc>
          <w:tcPr>
            <w:tcW w:w="995"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r w:rsidRPr="00930C75">
              <w:rPr>
                <w:rFonts w:ascii="Times New Roman" w:eastAsia="Calibri" w:hAnsi="Times New Roman" w:cs="Times New Roman"/>
                <w:b/>
                <w:sz w:val="24"/>
                <w:szCs w:val="24"/>
              </w:rPr>
              <w:t xml:space="preserve"> 1 </w:t>
            </w:r>
          </w:p>
        </w:tc>
        <w:tc>
          <w:tcPr>
            <w:tcW w:w="510"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r w:rsidRPr="00930C75">
              <w:rPr>
                <w:rFonts w:ascii="Times New Roman" w:eastAsia="Calibri" w:hAnsi="Times New Roman" w:cs="Times New Roman"/>
                <w:b/>
                <w:sz w:val="24"/>
                <w:szCs w:val="24"/>
              </w:rPr>
              <w:t>1</w:t>
            </w:r>
          </w:p>
        </w:tc>
        <w:tc>
          <w:tcPr>
            <w:tcW w:w="523"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r w:rsidRPr="00930C75">
              <w:rPr>
                <w:rFonts w:ascii="Times New Roman" w:hAnsi="Times New Roman" w:cs="Times New Roman"/>
                <w:b/>
                <w:sz w:val="24"/>
                <w:szCs w:val="24"/>
                <w:lang w:val="ru-RU"/>
              </w:rPr>
              <w:t>12.05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jc w:val="center"/>
              <w:rPr>
                <w:rFonts w:ascii="Times New Roman" w:hAnsi="Times New Roman" w:cs="Times New Roman"/>
                <w:sz w:val="24"/>
                <w:szCs w:val="24"/>
                <w:lang w:val="ru-RU"/>
              </w:rPr>
            </w:pPr>
          </w:p>
        </w:tc>
      </w:tr>
      <w:tr w:rsidR="00BB7F91" w:rsidRPr="006C39DF" w:rsidTr="00944023">
        <w:tc>
          <w:tcPr>
            <w:tcW w:w="756" w:type="dxa"/>
          </w:tcPr>
          <w:p w:rsidR="00BB7F91" w:rsidRPr="00BB7F91" w:rsidRDefault="00BB7F91" w:rsidP="00BB7F91">
            <w:pPr>
              <w:spacing w:line="240" w:lineRule="auto"/>
              <w:jc w:val="center"/>
              <w:rPr>
                <w:rFonts w:ascii="Times New Roman" w:hAnsi="Times New Roman" w:cs="Times New Roman"/>
                <w:sz w:val="24"/>
                <w:szCs w:val="24"/>
                <w:lang w:val="ru-RU"/>
              </w:rPr>
            </w:pPr>
            <w:r w:rsidRPr="00BB7F91">
              <w:rPr>
                <w:rFonts w:ascii="Times New Roman" w:hAnsi="Times New Roman" w:cs="Times New Roman"/>
                <w:sz w:val="24"/>
                <w:szCs w:val="24"/>
                <w:lang w:val="ru-RU"/>
              </w:rPr>
              <w:t>128</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Знакомство с калькулятором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p>
        </w:tc>
        <w:tc>
          <w:tcPr>
            <w:tcW w:w="523" w:type="dxa"/>
            <w:shd w:val="clear" w:color="auto" w:fill="FFFFFF"/>
            <w:vAlign w:val="center"/>
          </w:tcPr>
          <w:p w:rsidR="00BB7F91" w:rsidRPr="00930C75" w:rsidRDefault="00BB7F91" w:rsidP="00BB7F91">
            <w:pPr>
              <w:spacing w:line="240" w:lineRule="auto"/>
              <w:jc w:val="center"/>
              <w:rPr>
                <w:rFonts w:ascii="Times New Roman" w:hAnsi="Times New Roman" w:cs="Times New Roman"/>
                <w:b/>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(стр97-98)</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hAnsi="Times New Roman" w:cs="Times New Roman"/>
                <w:sz w:val="24"/>
                <w:szCs w:val="24"/>
                <w:lang w:val="ru-RU"/>
              </w:rPr>
            </w:pPr>
            <w:hyperlink r:id="rId131"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3864D6"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Нумерация.</w:t>
            </w:r>
            <w:r>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Повторение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BB7F91" w:rsidRPr="003864D6" w:rsidRDefault="006C39DF" w:rsidP="00BB7F91">
            <w:pPr>
              <w:spacing w:after="0" w:line="240" w:lineRule="auto"/>
              <w:rPr>
                <w:rFonts w:ascii="Times New Roman" w:eastAsia="Calibri" w:hAnsi="Times New Roman" w:cs="Times New Roman"/>
                <w:sz w:val="24"/>
                <w:szCs w:val="24"/>
                <w:lang w:val="ru-RU"/>
              </w:rPr>
            </w:pPr>
            <w:hyperlink r:id="rId132" w:history="1">
              <w:r w:rsidR="00BB7F91" w:rsidRPr="003864D6">
                <w:rPr>
                  <w:rFonts w:ascii="Times New Roman" w:eastAsia="Calibri" w:hAnsi="Times New Roman" w:cs="Times New Roman"/>
                  <w:color w:val="0000FF"/>
                  <w:sz w:val="24"/>
                  <w:szCs w:val="24"/>
                  <w:u w:val="single"/>
                  <w:lang w:val="ru-RU"/>
                </w:rPr>
                <w:t>https://myschool.edu.ru/</w:t>
              </w:r>
            </w:hyperlink>
          </w:p>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(стр102)</w:t>
            </w:r>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130</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Сложение и вычитание в пределах 1000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(стр103)</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hAnsi="Times New Roman" w:cs="Times New Roman"/>
                <w:sz w:val="24"/>
                <w:szCs w:val="24"/>
                <w:lang w:val="ru-RU"/>
              </w:rPr>
            </w:pPr>
            <w:hyperlink r:id="rId133"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(стр104)</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hAnsi="Times New Roman" w:cs="Times New Roman"/>
                <w:sz w:val="24"/>
                <w:szCs w:val="24"/>
                <w:lang w:val="ru-RU"/>
              </w:rPr>
            </w:pPr>
            <w:hyperlink r:id="rId134"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627" w:type="dxa"/>
            <w:shd w:val="clear" w:color="auto" w:fill="FFFFFF"/>
            <w:vAlign w:val="center"/>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и деление </w:t>
            </w:r>
          </w:p>
        </w:tc>
        <w:tc>
          <w:tcPr>
            <w:tcW w:w="995"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hAnsi="Times New Roman" w:cs="Times New Roman"/>
                <w:sz w:val="24"/>
                <w:szCs w:val="24"/>
                <w:lang w:val="ru-RU"/>
              </w:rPr>
            </w:pPr>
            <w:hyperlink r:id="rId135"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3864D6"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27" w:type="dxa"/>
            <w:shd w:val="clear" w:color="auto" w:fill="FFFFFF"/>
            <w:vAlign w:val="center"/>
          </w:tcPr>
          <w:p w:rsidR="00BB7F91" w:rsidRPr="003864D6" w:rsidRDefault="00BB7F91" w:rsidP="00BB7F91">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Задачи на применение смысла арифметических действий сложения </w:t>
            </w:r>
          </w:p>
        </w:tc>
        <w:tc>
          <w:tcPr>
            <w:tcW w:w="995" w:type="dxa"/>
            <w:shd w:val="clear" w:color="auto" w:fill="FFFFFF"/>
            <w:vAlign w:val="center"/>
          </w:tcPr>
          <w:p w:rsidR="00BB7F91" w:rsidRPr="003864D6" w:rsidRDefault="00BB7F91" w:rsidP="00BB7F91">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rsidR="00BB7F91" w:rsidRPr="003864D6" w:rsidRDefault="00BB7F91" w:rsidP="00BB7F91">
            <w:pPr>
              <w:spacing w:line="240" w:lineRule="auto"/>
              <w:jc w:val="center"/>
              <w:rPr>
                <w:rFonts w:ascii="Times New Roman" w:eastAsia="Calibri" w:hAnsi="Times New Roman" w:cs="Times New Roman"/>
                <w:color w:val="000000"/>
                <w:sz w:val="24"/>
                <w:szCs w:val="24"/>
                <w:lang w:val="ru-RU"/>
              </w:rPr>
            </w:pPr>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27" w:type="dxa"/>
            <w:shd w:val="clear" w:color="auto" w:fill="FFFFFF"/>
            <w:vAlign w:val="center"/>
          </w:tcPr>
          <w:p w:rsidR="00BB7F91" w:rsidRPr="003864D6" w:rsidRDefault="00BB7F91" w:rsidP="00BB7F91">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b/>
                <w:bCs/>
                <w:sz w:val="24"/>
                <w:szCs w:val="24"/>
                <w:shd w:val="clear" w:color="auto" w:fill="FFFFFF"/>
              </w:rPr>
              <w:t> </w:t>
            </w:r>
            <w:r w:rsidRPr="003864D6">
              <w:rPr>
                <w:rFonts w:ascii="Times New Roman" w:eastAsia="Calibri" w:hAnsi="Times New Roman" w:cs="Times New Roman"/>
                <w:sz w:val="24"/>
                <w:szCs w:val="24"/>
                <w:lang w:val="ru-RU"/>
              </w:rPr>
              <w:t>Соотношение «больше/ меньше на/в» в ситуации сравнения предметов и объектов на основе измерения величин</w:t>
            </w:r>
          </w:p>
        </w:tc>
        <w:tc>
          <w:tcPr>
            <w:tcW w:w="995" w:type="dxa"/>
            <w:shd w:val="clear" w:color="auto" w:fill="FFFFFF"/>
            <w:vAlign w:val="center"/>
          </w:tcPr>
          <w:p w:rsidR="00BB7F91" w:rsidRPr="003864D6" w:rsidRDefault="00BB7F91" w:rsidP="00BB7F91">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(стр107)</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eastAsia="Calibri" w:hAnsi="Times New Roman" w:cs="Times New Roman"/>
                <w:color w:val="000000"/>
                <w:sz w:val="24"/>
                <w:szCs w:val="24"/>
                <w:lang w:val="ru-RU"/>
              </w:rPr>
            </w:pPr>
            <w:hyperlink r:id="rId136"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27" w:type="dxa"/>
            <w:shd w:val="clear" w:color="auto" w:fill="FFFFFF"/>
            <w:vAlign w:val="center"/>
          </w:tcPr>
          <w:p w:rsidR="00BB7F91" w:rsidRPr="003864D6" w:rsidRDefault="00BB7F91" w:rsidP="00BB7F91">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Площадь и периметр геометрических фигур  Геометрические фигуры и величины </w:t>
            </w:r>
          </w:p>
        </w:tc>
        <w:tc>
          <w:tcPr>
            <w:tcW w:w="995" w:type="dxa"/>
            <w:shd w:val="clear" w:color="auto" w:fill="FFFFFF"/>
            <w:vAlign w:val="center"/>
          </w:tcPr>
          <w:p w:rsidR="00BB7F91" w:rsidRPr="003864D6" w:rsidRDefault="00BB7F91" w:rsidP="00BB7F91">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(стр108)</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BB7F91" w:rsidRPr="003864D6" w:rsidRDefault="006C39DF" w:rsidP="00BB7F91">
            <w:pPr>
              <w:spacing w:line="240" w:lineRule="auto"/>
              <w:jc w:val="center"/>
              <w:rPr>
                <w:rFonts w:ascii="Times New Roman" w:eastAsia="Calibri" w:hAnsi="Times New Roman" w:cs="Times New Roman"/>
                <w:color w:val="000000"/>
                <w:sz w:val="24"/>
                <w:szCs w:val="24"/>
                <w:lang w:val="ru-RU"/>
              </w:rPr>
            </w:pPr>
            <w:hyperlink r:id="rId137"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6C39DF" w:rsidTr="00944023">
        <w:tc>
          <w:tcPr>
            <w:tcW w:w="756"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27" w:type="dxa"/>
            <w:shd w:val="clear" w:color="auto" w:fill="FFFFFF"/>
            <w:vAlign w:val="center"/>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Алгоритмы изучения материала.</w:t>
            </w:r>
          </w:p>
          <w:p w:rsidR="00BB7F91" w:rsidRPr="003864D6" w:rsidRDefault="00BB7F91" w:rsidP="00BB7F91">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Нет в учебнике</w:t>
            </w:r>
          </w:p>
        </w:tc>
        <w:tc>
          <w:tcPr>
            <w:tcW w:w="995" w:type="dxa"/>
            <w:shd w:val="clear" w:color="auto" w:fill="FFFFFF"/>
            <w:vAlign w:val="center"/>
          </w:tcPr>
          <w:p w:rsidR="00BB7F91" w:rsidRPr="003864D6" w:rsidRDefault="00BB7F91" w:rsidP="00BB7F91">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886" w:type="dxa"/>
            <w:shd w:val="clear" w:color="auto" w:fill="FFFFFF"/>
            <w:vAlign w:val="center"/>
          </w:tcPr>
          <w:p w:rsidR="00BB7F91" w:rsidRPr="003864D6" w:rsidRDefault="00BB7F91" w:rsidP="00BB7F91">
            <w:pPr>
              <w:spacing w:line="240" w:lineRule="auto"/>
              <w:jc w:val="center"/>
              <w:rPr>
                <w:rFonts w:ascii="Times New Roman" w:hAnsi="Times New Roman" w:cs="Times New Roman"/>
                <w:sz w:val="24"/>
                <w:szCs w:val="24"/>
                <w:lang w:val="ru-RU"/>
              </w:rPr>
            </w:pPr>
          </w:p>
        </w:tc>
        <w:tc>
          <w:tcPr>
            <w:tcW w:w="2550" w:type="dxa"/>
            <w:shd w:val="clear" w:color="auto" w:fill="FFFFFF"/>
          </w:tcPr>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(стр110)</w:t>
            </w:r>
          </w:p>
          <w:p w:rsidR="00BB7F91" w:rsidRPr="003864D6" w:rsidRDefault="00BB7F91" w:rsidP="00BB7F91">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BB7F91" w:rsidRPr="003864D6" w:rsidRDefault="006C39DF" w:rsidP="00BB7F91">
            <w:pPr>
              <w:spacing w:line="240" w:lineRule="auto"/>
              <w:jc w:val="center"/>
              <w:rPr>
                <w:rFonts w:ascii="Times New Roman" w:eastAsia="Calibri" w:hAnsi="Times New Roman" w:cs="Times New Roman"/>
                <w:color w:val="000000"/>
                <w:sz w:val="24"/>
                <w:szCs w:val="24"/>
                <w:lang w:val="ru-RU"/>
              </w:rPr>
            </w:pPr>
            <w:hyperlink r:id="rId138" w:history="1">
              <w:r w:rsidR="00BB7F91" w:rsidRPr="003864D6">
                <w:rPr>
                  <w:rFonts w:ascii="Times New Roman" w:eastAsia="Calibri" w:hAnsi="Times New Roman" w:cs="Times New Roman"/>
                  <w:color w:val="0000FF"/>
                  <w:sz w:val="24"/>
                  <w:szCs w:val="24"/>
                  <w:u w:val="single"/>
                  <w:lang w:val="ru-RU"/>
                </w:rPr>
                <w:t>https://urok.apkpro.ru/</w:t>
              </w:r>
            </w:hyperlink>
          </w:p>
        </w:tc>
      </w:tr>
      <w:tr w:rsidR="00BB7F91" w:rsidRPr="003864D6" w:rsidTr="003451C6">
        <w:tc>
          <w:tcPr>
            <w:tcW w:w="4383" w:type="dxa"/>
            <w:gridSpan w:val="2"/>
          </w:tcPr>
          <w:p w:rsidR="00BB7F91" w:rsidRPr="003864D6" w:rsidRDefault="00BB7F91" w:rsidP="00BB7F91">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23" w:type="dxa"/>
          </w:tcPr>
          <w:p w:rsidR="00BB7F91" w:rsidRPr="003864D6" w:rsidRDefault="00BB7F91" w:rsidP="00BB7F91">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4335" w:type="dxa"/>
            <w:gridSpan w:val="3"/>
          </w:tcPr>
          <w:p w:rsidR="00BB7F91" w:rsidRPr="003864D6" w:rsidRDefault="00BB7F91" w:rsidP="00BB7F91">
            <w:pPr>
              <w:spacing w:line="240" w:lineRule="auto"/>
              <w:jc w:val="center"/>
              <w:rPr>
                <w:rFonts w:ascii="Times New Roman" w:hAnsi="Times New Roman" w:cs="Times New Roman"/>
                <w:sz w:val="24"/>
                <w:szCs w:val="24"/>
                <w:lang w:val="ru-RU"/>
              </w:rPr>
            </w:pPr>
          </w:p>
        </w:tc>
      </w:tr>
    </w:tbl>
    <w:p w:rsidR="003451C6" w:rsidRPr="003451C6" w:rsidRDefault="003451C6" w:rsidP="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0B3E1A" w:rsidRDefault="000B3E1A">
      <w:pPr>
        <w:rPr>
          <w:rFonts w:ascii="Times New Roman" w:hAnsi="Times New Roman" w:cs="Times New Roman"/>
          <w:sz w:val="24"/>
          <w:szCs w:val="24"/>
          <w:lang w:val="ru-RU"/>
        </w:rPr>
      </w:pPr>
    </w:p>
    <w:p w:rsidR="000B3E1A" w:rsidRDefault="000B3E1A">
      <w:pPr>
        <w:rPr>
          <w:rFonts w:ascii="Times New Roman" w:hAnsi="Times New Roman" w:cs="Times New Roman"/>
          <w:sz w:val="24"/>
          <w:szCs w:val="24"/>
          <w:lang w:val="ru-RU"/>
        </w:rPr>
      </w:pPr>
    </w:p>
    <w:p w:rsidR="000B3E1A" w:rsidRDefault="000B3E1A">
      <w:pPr>
        <w:rPr>
          <w:rFonts w:ascii="Times New Roman" w:hAnsi="Times New Roman" w:cs="Times New Roman"/>
          <w:sz w:val="24"/>
          <w:szCs w:val="24"/>
          <w:lang w:val="ru-RU"/>
        </w:rPr>
      </w:pPr>
    </w:p>
    <w:p w:rsidR="000B3E1A" w:rsidRDefault="000B3E1A">
      <w:pPr>
        <w:rPr>
          <w:rFonts w:ascii="Times New Roman" w:hAnsi="Times New Roman" w:cs="Times New Roman"/>
          <w:sz w:val="24"/>
          <w:szCs w:val="24"/>
          <w:lang w:val="ru-RU"/>
        </w:rPr>
      </w:pPr>
    </w:p>
    <w:p w:rsidR="000B3E1A" w:rsidRDefault="000B3E1A">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t xml:space="preserve">ПОУРОЧНОЕ ПЛАНИРОВАНИЕ, </w:t>
      </w:r>
      <w:r>
        <w:rPr>
          <w:rFonts w:ascii="Times New Roman" w:hAnsi="Times New Roman" w:cs="Times New Roman"/>
          <w:b/>
          <w:bCs/>
          <w:sz w:val="24"/>
          <w:szCs w:val="24"/>
          <w:lang w:val="ru-RU"/>
        </w:rPr>
        <w:t>4</w:t>
      </w:r>
      <w:r w:rsidRPr="003451C6">
        <w:rPr>
          <w:rFonts w:ascii="Times New Roman" w:hAnsi="Times New Roman" w:cs="Times New Roman"/>
          <w:b/>
          <w:bCs/>
          <w:sz w:val="24"/>
          <w:szCs w:val="24"/>
          <w:lang w:val="ru-RU"/>
        </w:rPr>
        <w:t xml:space="preserve"> КЛАСС</w:t>
      </w:r>
    </w:p>
    <w:tbl>
      <w:tblPr>
        <w:tblStyle w:val="ad"/>
        <w:tblW w:w="10746" w:type="dxa"/>
        <w:tblInd w:w="-289" w:type="dxa"/>
        <w:tblLook w:val="04A0" w:firstRow="1" w:lastRow="0" w:firstColumn="1" w:lastColumn="0" w:noHBand="0" w:noVBand="1"/>
      </w:tblPr>
      <w:tblGrid>
        <w:gridCol w:w="746"/>
        <w:gridCol w:w="3694"/>
        <w:gridCol w:w="995"/>
        <w:gridCol w:w="510"/>
        <w:gridCol w:w="523"/>
        <w:gridCol w:w="899"/>
        <w:gridCol w:w="886"/>
        <w:gridCol w:w="2493"/>
      </w:tblGrid>
      <w:tr w:rsidR="003451C6" w:rsidRPr="003864D6" w:rsidTr="00A1679E">
        <w:tc>
          <w:tcPr>
            <w:tcW w:w="746"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3694"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493"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rsidTr="00A1679E">
        <w:trPr>
          <w:trHeight w:val="442"/>
        </w:trPr>
        <w:tc>
          <w:tcPr>
            <w:tcW w:w="746"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3694"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99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493"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от 1 до 1000: чтение, запись, сравнение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after="0" w:line="240" w:lineRule="auto"/>
              <w:ind w:left="-46" w:right="601"/>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стр.4-5</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9"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Установление порядка выполнения действий в числовом выражении (без скобок и со скобками), содержащем 2-4 действия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стр.6  </w:t>
            </w:r>
            <w:r w:rsidRPr="003864D6">
              <w:rPr>
                <w:rFonts w:ascii="Times New Roman" w:eastAsia="Calibri" w:hAnsi="Times New Roman" w:cs="Times New Roman"/>
                <w:sz w:val="24"/>
                <w:szCs w:val="24"/>
                <w:lang w:val="ru-RU"/>
              </w:rPr>
              <w:t xml:space="preserve">Библиотека ЦОК </w:t>
            </w:r>
            <w:hyperlink r:id="rId14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Сложение и вычитание.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7-8</w:t>
            </w:r>
            <w:r w:rsidRPr="003864D6">
              <w:rPr>
                <w:rFonts w:ascii="Times New Roman" w:eastAsia="Calibri" w:hAnsi="Times New Roman" w:cs="Times New Roman"/>
                <w:sz w:val="24"/>
                <w:szCs w:val="24"/>
                <w:lang w:val="ru-RU"/>
              </w:rPr>
              <w:t xml:space="preserve"> Библиотека ЦОК </w:t>
            </w:r>
            <w:hyperlink r:id="rId14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вычитание многозначных чисел</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9</w:t>
            </w:r>
            <w:r w:rsidRPr="003864D6">
              <w:rPr>
                <w:rFonts w:ascii="Times New Roman" w:eastAsia="Calibri" w:hAnsi="Times New Roman" w:cs="Times New Roman"/>
                <w:sz w:val="24"/>
                <w:szCs w:val="24"/>
                <w:lang w:val="ru-RU"/>
              </w:rPr>
              <w:t xml:space="preserve"> Библиотека ЦОК </w:t>
            </w:r>
            <w:hyperlink r:id="rId14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фигуры, составленной из двух-трёх прямоугольников (квадратов)</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10-11</w:t>
            </w:r>
            <w:r w:rsidRPr="003864D6">
              <w:rPr>
                <w:rFonts w:ascii="Times New Roman" w:eastAsia="Calibri" w:hAnsi="Times New Roman" w:cs="Times New Roman"/>
                <w:sz w:val="24"/>
                <w:szCs w:val="24"/>
                <w:lang w:val="ru-RU"/>
              </w:rPr>
              <w:t xml:space="preserve"> Библиотека ЦОК </w:t>
            </w:r>
            <w:hyperlink r:id="rId14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стр.12-15. </w:t>
            </w:r>
            <w:r w:rsidRPr="003864D6">
              <w:rPr>
                <w:rFonts w:ascii="Times New Roman" w:hAnsi="Times New Roman" w:cs="Times New Roman"/>
                <w:iCs/>
                <w:sz w:val="24"/>
                <w:szCs w:val="24"/>
                <w:lang w:val="ru-RU"/>
              </w:rPr>
              <w:t>Подобрать материал самостоятельно</w:t>
            </w:r>
            <w:r w:rsidRPr="003864D6">
              <w:rPr>
                <w:rFonts w:ascii="Times New Roman" w:eastAsia="Calibri" w:hAnsi="Times New Roman" w:cs="Times New Roman"/>
                <w:sz w:val="24"/>
                <w:szCs w:val="24"/>
                <w:lang w:val="ru-RU"/>
              </w:rPr>
              <w:t xml:space="preserve"> Библиотека ЦОК </w:t>
            </w:r>
            <w:hyperlink r:id="rId14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Приемы прикидки результата и оценки правильности выполнения умножения и деления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r w:rsidRPr="003864D6">
              <w:rPr>
                <w:rFonts w:ascii="Times New Roman" w:hAnsi="Times New Roman" w:cs="Times New Roman"/>
                <w:sz w:val="24"/>
                <w:szCs w:val="24"/>
                <w:lang w:val="ru-RU"/>
              </w:rPr>
              <w:t xml:space="preserve">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w:t>
            </w:r>
          </w:p>
        </w:tc>
        <w:tc>
          <w:tcPr>
            <w:tcW w:w="3694"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Стартовая диагностика</w:t>
            </w:r>
          </w:p>
        </w:tc>
        <w:tc>
          <w:tcPr>
            <w:tcW w:w="995"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1 </w:t>
            </w:r>
          </w:p>
        </w:tc>
        <w:tc>
          <w:tcPr>
            <w:tcW w:w="510"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rPr>
              <w:t xml:space="preserve"> 1 </w:t>
            </w:r>
          </w:p>
        </w:tc>
        <w:tc>
          <w:tcPr>
            <w:tcW w:w="523"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Анализ текстовой задачи: данные и отношения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стр.18-19 (ч.1)</w:t>
            </w:r>
            <w:r w:rsidRPr="003864D6">
              <w:rPr>
                <w:rFonts w:ascii="Times New Roman" w:eastAsia="Calibri" w:hAnsi="Times New Roman" w:cs="Times New Roman"/>
                <w:sz w:val="24"/>
                <w:szCs w:val="24"/>
                <w:lang w:val="ru-RU"/>
              </w:rPr>
              <w:t xml:space="preserve"> Библиотека ЦОК </w:t>
            </w:r>
            <w:hyperlink r:id="rId14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after="0" w:line="240" w:lineRule="auto"/>
              <w:ind w:left="-46" w:right="601"/>
              <w:rPr>
                <w:rFonts w:ascii="Times New Roman" w:hAnsi="Times New Roman" w:cs="Times New Roman"/>
                <w:color w:val="000000"/>
                <w:sz w:val="24"/>
                <w:szCs w:val="24"/>
                <w:lang w:val="ru-RU"/>
              </w:rPr>
            </w:pP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алгоритмов вычислений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Представление текстовой задачи на модели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Столбчатая диаграмма: чтение, дополнение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16-17</w:t>
            </w:r>
            <w:r w:rsidRPr="003864D6">
              <w:rPr>
                <w:rFonts w:ascii="Times New Roman" w:eastAsia="Calibri" w:hAnsi="Times New Roman" w:cs="Times New Roman"/>
                <w:sz w:val="24"/>
                <w:szCs w:val="24"/>
                <w:lang w:val="ru-RU"/>
              </w:rPr>
              <w:t xml:space="preserve"> Библиотека ЦОК </w:t>
            </w:r>
            <w:hyperlink r:id="rId15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установление закономерности в последовательности, упорядочение, классификация.</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стр.22-23</w:t>
            </w:r>
            <w:r w:rsidRPr="003864D6">
              <w:rPr>
                <w:rFonts w:ascii="Times New Roman" w:eastAsia="Calibri" w:hAnsi="Times New Roman" w:cs="Times New Roman"/>
                <w:sz w:val="24"/>
                <w:szCs w:val="24"/>
                <w:lang w:val="ru-RU"/>
              </w:rPr>
              <w:t xml:space="preserve"> Библиотека ЦОК </w:t>
            </w:r>
            <w:hyperlink r:id="rId15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чтение, запись</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24-25</w:t>
            </w:r>
            <w:r w:rsidRPr="003864D6">
              <w:rPr>
                <w:rFonts w:ascii="Times New Roman" w:eastAsia="Calibri" w:hAnsi="Times New Roman" w:cs="Times New Roman"/>
                <w:sz w:val="24"/>
                <w:szCs w:val="24"/>
                <w:lang w:val="ru-RU"/>
              </w:rPr>
              <w:t xml:space="preserve"> Библиотека ЦОК </w:t>
            </w:r>
            <w:hyperlink r:id="rId15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с помощью числового выражения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26</w:t>
            </w:r>
            <w:r w:rsidRPr="003864D6">
              <w:rPr>
                <w:rFonts w:ascii="Times New Roman" w:eastAsia="Calibri" w:hAnsi="Times New Roman" w:cs="Times New Roman"/>
                <w:sz w:val="24"/>
                <w:szCs w:val="24"/>
                <w:lang w:val="ru-RU"/>
              </w:rPr>
              <w:t xml:space="preserve"> Библиотека ЦОК </w:t>
            </w:r>
            <w:hyperlink r:id="rId15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19</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Сравнение и упорядочение чисел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27</w:t>
            </w:r>
            <w:r w:rsidRPr="003864D6">
              <w:rPr>
                <w:rFonts w:ascii="Times New Roman" w:eastAsia="Calibri" w:hAnsi="Times New Roman" w:cs="Times New Roman"/>
                <w:sz w:val="24"/>
                <w:szCs w:val="24"/>
                <w:lang w:val="ru-RU"/>
              </w:rPr>
              <w:t xml:space="preserve"> Библиотека ЦОК </w:t>
            </w:r>
            <w:hyperlink r:id="rId15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Умножение</w:t>
            </w:r>
            <w:r w:rsidRPr="003864D6">
              <w:rPr>
                <w:rFonts w:ascii="Times New Roman" w:hAnsi="Times New Roman" w:cs="Times New Roman"/>
                <w:color w:val="000000"/>
                <w:sz w:val="24"/>
                <w:szCs w:val="24"/>
                <w:lang w:val="ru-RU"/>
              </w:rPr>
              <w:t xml:space="preserve"> и деление</w:t>
            </w:r>
            <w:r w:rsidRPr="003864D6">
              <w:rPr>
                <w:rFonts w:ascii="Times New Roman" w:hAnsi="Times New Roman" w:cs="Times New Roman"/>
                <w:color w:val="000000"/>
                <w:sz w:val="24"/>
                <w:szCs w:val="24"/>
              </w:rPr>
              <w:t xml:space="preserve"> на 10, 100, 1000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28</w:t>
            </w:r>
            <w:r w:rsidRPr="003864D6">
              <w:rPr>
                <w:rFonts w:ascii="Times New Roman" w:eastAsia="Calibri" w:hAnsi="Times New Roman" w:cs="Times New Roman"/>
                <w:sz w:val="24"/>
                <w:szCs w:val="24"/>
                <w:lang w:val="ru-RU"/>
              </w:rPr>
              <w:t xml:space="preserve"> Библиотека ЦОК </w:t>
            </w:r>
            <w:hyperlink r:id="rId15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94"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Общее группы многозначных чисел. Классификация чисел. </w:t>
            </w:r>
            <w:r w:rsidRPr="003864D6">
              <w:rPr>
                <w:rFonts w:ascii="Times New Roman" w:hAnsi="Times New Roman" w:cs="Times New Roman"/>
                <w:color w:val="000000"/>
                <w:sz w:val="24"/>
                <w:szCs w:val="24"/>
              </w:rPr>
              <w:t>Класс миллионов. Класс миллиардов</w:t>
            </w:r>
          </w:p>
        </w:tc>
        <w:tc>
          <w:tcPr>
            <w:tcW w:w="995"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29-30</w:t>
            </w:r>
            <w:r w:rsidRPr="003864D6">
              <w:rPr>
                <w:rFonts w:ascii="Times New Roman" w:eastAsia="Calibri" w:hAnsi="Times New Roman" w:cs="Times New Roman"/>
                <w:sz w:val="24"/>
                <w:szCs w:val="24"/>
                <w:lang w:val="ru-RU"/>
              </w:rPr>
              <w:t xml:space="preserve"> Библиотека ЦОК </w:t>
            </w:r>
            <w:hyperlink r:id="rId15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Наглядные представления о симметрии. Фигуры, имеющие ось симметрии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Проект «Числа вокруг нас. Математический справочник «Наш город (село)»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32-33</w:t>
            </w:r>
            <w:r w:rsidRPr="003864D6">
              <w:rPr>
                <w:rFonts w:ascii="Times New Roman" w:eastAsia="Calibri" w:hAnsi="Times New Roman" w:cs="Times New Roman"/>
                <w:sz w:val="24"/>
                <w:szCs w:val="24"/>
                <w:lang w:val="ru-RU"/>
              </w:rPr>
              <w:t xml:space="preserve"> Библиотека ЦОК </w:t>
            </w:r>
            <w:hyperlink r:id="rId16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задачи разными способами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34, №15</w:t>
            </w:r>
            <w:r w:rsidRPr="003864D6">
              <w:rPr>
                <w:rFonts w:ascii="Times New Roman" w:eastAsia="Calibri" w:hAnsi="Times New Roman" w:cs="Times New Roman"/>
                <w:sz w:val="24"/>
                <w:szCs w:val="24"/>
                <w:lang w:val="ru-RU"/>
              </w:rPr>
              <w:t xml:space="preserve"> Библиотека ЦОК </w:t>
            </w:r>
            <w:hyperlink r:id="rId16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6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36-37</w:t>
            </w:r>
            <w:r w:rsidRPr="003864D6">
              <w:rPr>
                <w:rFonts w:ascii="Times New Roman" w:eastAsia="Calibri" w:hAnsi="Times New Roman" w:cs="Times New Roman"/>
                <w:sz w:val="24"/>
                <w:szCs w:val="24"/>
                <w:lang w:val="ru-RU"/>
              </w:rPr>
              <w:t xml:space="preserve"> Библиотека ЦОК </w:t>
            </w:r>
            <w:hyperlink r:id="rId16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39-40</w:t>
            </w:r>
            <w:r w:rsidRPr="003864D6">
              <w:rPr>
                <w:rFonts w:ascii="Times New Roman" w:eastAsia="Calibri" w:hAnsi="Times New Roman" w:cs="Times New Roman"/>
                <w:sz w:val="24"/>
                <w:szCs w:val="24"/>
                <w:lang w:val="ru-RU"/>
              </w:rPr>
              <w:t xml:space="preserve"> Библиотека ЦОК </w:t>
            </w:r>
            <w:hyperlink r:id="rId16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Таблица единиц площади. Решение задач на нахождение площади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41-42</w:t>
            </w:r>
            <w:r w:rsidRPr="003864D6">
              <w:rPr>
                <w:rFonts w:ascii="Times New Roman" w:eastAsia="Calibri" w:hAnsi="Times New Roman" w:cs="Times New Roman"/>
                <w:sz w:val="24"/>
                <w:szCs w:val="24"/>
                <w:lang w:val="ru-RU"/>
              </w:rPr>
              <w:t xml:space="preserve"> Библиотека ЦОК </w:t>
            </w:r>
            <w:hyperlink r:id="rId16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площади фигуры разными способами: палетка, разбиение на фигуры или единичные квадраты.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43-44</w:t>
            </w:r>
            <w:r w:rsidRPr="003864D6">
              <w:rPr>
                <w:rFonts w:ascii="Times New Roman" w:eastAsia="Calibri" w:hAnsi="Times New Roman" w:cs="Times New Roman"/>
                <w:sz w:val="24"/>
                <w:szCs w:val="24"/>
                <w:lang w:val="ru-RU"/>
              </w:rPr>
              <w:t xml:space="preserve"> Библиотека ЦОК </w:t>
            </w:r>
            <w:hyperlink r:id="rId16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1-й четверти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стр.45</w:t>
            </w:r>
            <w:r w:rsidRPr="003864D6">
              <w:rPr>
                <w:rFonts w:ascii="Times New Roman" w:eastAsia="Calibri" w:hAnsi="Times New Roman" w:cs="Times New Roman"/>
                <w:sz w:val="24"/>
                <w:szCs w:val="24"/>
                <w:lang w:val="ru-RU"/>
              </w:rPr>
              <w:t xml:space="preserve"> Библиотека ЦОК </w:t>
            </w:r>
            <w:hyperlink r:id="rId16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46</w:t>
            </w:r>
            <w:r w:rsidRPr="003864D6">
              <w:rPr>
                <w:rFonts w:ascii="Times New Roman" w:eastAsia="Calibri" w:hAnsi="Times New Roman" w:cs="Times New Roman"/>
                <w:sz w:val="24"/>
                <w:szCs w:val="24"/>
                <w:lang w:val="ru-RU"/>
              </w:rPr>
              <w:t xml:space="preserve"> Библиотека ЦОК </w:t>
            </w:r>
            <w:hyperlink r:id="rId168"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47</w:t>
            </w:r>
            <w:r w:rsidRPr="003864D6">
              <w:rPr>
                <w:rFonts w:ascii="Times New Roman" w:eastAsia="Calibri" w:hAnsi="Times New Roman" w:cs="Times New Roman"/>
                <w:sz w:val="24"/>
                <w:szCs w:val="24"/>
                <w:lang w:val="ru-RU"/>
              </w:rPr>
              <w:t xml:space="preserve"> Библиотека ЦОК </w:t>
            </w:r>
            <w:hyperlink r:id="rId169"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 стр.48</w:t>
            </w:r>
            <w:r w:rsidRPr="003864D6">
              <w:rPr>
                <w:rFonts w:ascii="Times New Roman" w:eastAsia="Calibri" w:hAnsi="Times New Roman" w:cs="Times New Roman"/>
                <w:sz w:val="24"/>
                <w:szCs w:val="24"/>
                <w:lang w:val="ru-RU"/>
              </w:rPr>
              <w:t xml:space="preserve"> Библиотека ЦОК </w:t>
            </w:r>
            <w:hyperlink r:id="rId17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расчет времени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49</w:t>
            </w:r>
            <w:r w:rsidRPr="003864D6">
              <w:rPr>
                <w:rFonts w:ascii="Times New Roman" w:eastAsia="Calibri" w:hAnsi="Times New Roman" w:cs="Times New Roman"/>
                <w:sz w:val="24"/>
                <w:szCs w:val="24"/>
                <w:lang w:val="ru-RU"/>
              </w:rPr>
              <w:t xml:space="preserve"> Библиотека ЦОК </w:t>
            </w:r>
            <w:hyperlink r:id="rId171"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Доля величины времени, массы, длины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2"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величин, упорядочение величин</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Век. </w:t>
            </w:r>
            <w:r w:rsidRPr="003864D6">
              <w:rPr>
                <w:rFonts w:ascii="Times New Roman" w:hAnsi="Times New Roman" w:cs="Times New Roman"/>
                <w:color w:val="000000"/>
                <w:sz w:val="24"/>
                <w:szCs w:val="24"/>
              </w:rPr>
              <w:t>Таблица единиц времени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50-51</w:t>
            </w:r>
            <w:r w:rsidRPr="003864D6">
              <w:rPr>
                <w:rFonts w:ascii="Times New Roman" w:eastAsia="Calibri" w:hAnsi="Times New Roman" w:cs="Times New Roman"/>
                <w:sz w:val="24"/>
                <w:szCs w:val="24"/>
                <w:lang w:val="ru-RU"/>
              </w:rPr>
              <w:t xml:space="preserve"> Библиотека ЦОК </w:t>
            </w:r>
            <w:hyperlink r:id="rId174"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Вместимость. Литр</w:t>
            </w:r>
            <w:r w:rsidRPr="003864D6">
              <w:rPr>
                <w:rFonts w:ascii="Times New Roman" w:hAnsi="Times New Roman" w:cs="Times New Roman"/>
                <w:color w:val="000000"/>
                <w:sz w:val="24"/>
                <w:szCs w:val="24"/>
              </w:rPr>
              <w:t xml:space="preserve"> </w:t>
            </w:r>
          </w:p>
          <w:p w:rsidR="00A1679E" w:rsidRPr="003864D6" w:rsidRDefault="00A1679E" w:rsidP="003864D6">
            <w:pPr>
              <w:spacing w:after="0" w:line="240" w:lineRule="auto"/>
              <w:ind w:left="135"/>
              <w:rPr>
                <w:rFonts w:ascii="Times New Roman" w:hAnsi="Times New Roman" w:cs="Times New Roman"/>
                <w:b/>
                <w:bCs/>
                <w:i/>
                <w:iCs/>
                <w:color w:val="000000"/>
                <w:sz w:val="24"/>
                <w:szCs w:val="24"/>
                <w:lang w:val="ru-RU"/>
              </w:rPr>
            </w:pPr>
            <w:r w:rsidRPr="003864D6">
              <w:rPr>
                <w:rFonts w:ascii="Times New Roman" w:hAnsi="Times New Roman" w:cs="Times New Roman"/>
                <w:b/>
                <w:bCs/>
                <w:i/>
                <w:iCs/>
                <w:color w:val="000000"/>
                <w:sz w:val="24"/>
                <w:szCs w:val="24"/>
                <w:lang w:val="ru-RU"/>
              </w:rPr>
              <w:t>Нет в учебнике</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Поиск и использование данных </w:t>
            </w:r>
            <w:r w:rsidRPr="003864D6">
              <w:rPr>
                <w:rFonts w:ascii="Times New Roman" w:hAnsi="Times New Roman" w:cs="Times New Roman"/>
                <w:color w:val="000000"/>
                <w:sz w:val="24"/>
                <w:szCs w:val="24"/>
                <w:lang w:val="ru-RU"/>
              </w:rPr>
              <w:lastRenderedPageBreak/>
              <w:t>для решения практических задач</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52</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lastRenderedPageBreak/>
              <w:t xml:space="preserve">Библиотека ЦОК </w:t>
            </w:r>
            <w:hyperlink r:id="rId176"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площади для решения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Cs/>
                <w:iCs/>
                <w:sz w:val="24"/>
                <w:szCs w:val="24"/>
                <w:lang w:val="ru-RU"/>
              </w:rPr>
              <w:t>ЭФУ, подобрать материал на стр.54 (ч.1)</w:t>
            </w:r>
            <w:r w:rsidRPr="003864D6">
              <w:rPr>
                <w:rFonts w:ascii="Times New Roman" w:eastAsia="Calibri" w:hAnsi="Times New Roman" w:cs="Times New Roman"/>
                <w:sz w:val="24"/>
                <w:szCs w:val="24"/>
                <w:lang w:val="ru-RU"/>
              </w:rPr>
              <w:t xml:space="preserve">     Библиотека ЦОК </w:t>
            </w:r>
            <w:hyperlink r:id="rId177"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величины (массы, длины)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стр.53, 55 ,ч.1      </w:t>
            </w:r>
            <w:r w:rsidRPr="003864D6">
              <w:rPr>
                <w:rFonts w:ascii="Times New Roman" w:eastAsia="Calibri" w:hAnsi="Times New Roman" w:cs="Times New Roman"/>
                <w:sz w:val="24"/>
                <w:szCs w:val="24"/>
                <w:lang w:val="ru-RU"/>
              </w:rPr>
              <w:t xml:space="preserve">Библиотека ЦОК </w:t>
            </w:r>
            <w:hyperlink r:id="rId178"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Разностное и кратное сравнение величин</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величины (массы, длины)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стр.56-57 (ч.1)    </w:t>
            </w:r>
            <w:r w:rsidRPr="003864D6">
              <w:rPr>
                <w:rFonts w:ascii="Times New Roman" w:eastAsia="Calibri" w:hAnsi="Times New Roman" w:cs="Times New Roman"/>
                <w:sz w:val="24"/>
                <w:szCs w:val="24"/>
                <w:lang w:val="ru-RU"/>
              </w:rPr>
              <w:t xml:space="preserve">Библиотека ЦОК </w:t>
            </w:r>
            <w:hyperlink r:id="rId18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Письменное сложение многозначных чисел </w:t>
            </w:r>
            <w:r w:rsidRPr="003864D6">
              <w:rPr>
                <w:rFonts w:ascii="Times New Roman" w:hAnsi="Times New Roman" w:cs="Times New Roman"/>
                <w:b/>
                <w:bCs/>
                <w:i/>
                <w:iCs/>
                <w:sz w:val="24"/>
                <w:szCs w:val="24"/>
                <w:lang w:val="ru-RU"/>
              </w:rPr>
              <w:t>Подобрать материал самостоятельно</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ч. 1, стр.60 (задания на сложение)    </w:t>
            </w:r>
            <w:r w:rsidRPr="003864D6">
              <w:rPr>
                <w:rFonts w:ascii="Times New Roman" w:eastAsia="Calibri" w:hAnsi="Times New Roman" w:cs="Times New Roman"/>
                <w:sz w:val="24"/>
                <w:szCs w:val="24"/>
                <w:lang w:val="ru-RU"/>
              </w:rPr>
              <w:t xml:space="preserve">Библиотека ЦОК </w:t>
            </w:r>
            <w:hyperlink r:id="rId181"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сложения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2"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Письменное вычитание многозначных чисел</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стр. 61 </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183"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вычитания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сложение и вычитание многозначных чисел</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18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Дополнение многозначного числа до заданного круглого числа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lastRenderedPageBreak/>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62</w:t>
            </w:r>
            <w:r w:rsidRPr="003864D6">
              <w:rPr>
                <w:rFonts w:ascii="Times New Roman" w:eastAsia="Calibri" w:hAnsi="Times New Roman" w:cs="Times New Roman"/>
                <w:sz w:val="24"/>
                <w:szCs w:val="24"/>
                <w:lang w:val="ru-RU"/>
              </w:rPr>
              <w:t xml:space="preserve"> Библиотека ЦОК </w:t>
            </w:r>
            <w:hyperlink r:id="rId187"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63</w:t>
            </w:r>
            <w:r w:rsidRPr="003864D6">
              <w:rPr>
                <w:rFonts w:ascii="Times New Roman" w:eastAsia="Calibri" w:hAnsi="Times New Roman" w:cs="Times New Roman"/>
                <w:sz w:val="24"/>
                <w:szCs w:val="24"/>
                <w:lang w:val="ru-RU"/>
              </w:rPr>
              <w:t xml:space="preserve"> Библиотека ЦОК </w:t>
            </w:r>
            <w:hyperlink r:id="rId188"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Примеры и контрпримеры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9"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Изображение фигуры, симметричной заданной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Вычисление доли величины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Стр.64</w:t>
            </w:r>
            <w:r w:rsidRPr="003864D6">
              <w:rPr>
                <w:rFonts w:ascii="Times New Roman" w:eastAsia="Calibri" w:hAnsi="Times New Roman" w:cs="Times New Roman"/>
                <w:sz w:val="24"/>
                <w:szCs w:val="24"/>
                <w:lang w:val="ru-RU"/>
              </w:rPr>
              <w:t xml:space="preserve"> Библиотека ЦОК </w:t>
            </w:r>
            <w:hyperlink r:id="rId19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представлений о доле величины для решения практических задач</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стр.65</w:t>
            </w:r>
            <w:r w:rsidRPr="003864D6">
              <w:rPr>
                <w:rFonts w:ascii="Times New Roman" w:eastAsia="Calibri" w:hAnsi="Times New Roman" w:cs="Times New Roman"/>
                <w:sz w:val="24"/>
                <w:szCs w:val="24"/>
                <w:lang w:val="ru-RU"/>
              </w:rPr>
              <w:t xml:space="preserve"> Библиотека ЦОК </w:t>
            </w:r>
            <w:hyperlink r:id="rId19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первого полугодия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 1, Стр.66</w:t>
            </w:r>
            <w:r w:rsidRPr="003864D6">
              <w:rPr>
                <w:rFonts w:ascii="Times New Roman" w:eastAsia="Calibri" w:hAnsi="Times New Roman" w:cs="Times New Roman"/>
                <w:sz w:val="24"/>
                <w:szCs w:val="24"/>
                <w:lang w:val="ru-RU"/>
              </w:rPr>
              <w:t xml:space="preserve"> Библиотека ЦОК </w:t>
            </w:r>
            <w:hyperlink r:id="rId19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Арифметические действия с величинами: сложение, вычитание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67</w:t>
            </w:r>
            <w:r w:rsidRPr="003864D6">
              <w:rPr>
                <w:rFonts w:ascii="Times New Roman" w:eastAsia="Calibri" w:hAnsi="Times New Roman" w:cs="Times New Roman"/>
                <w:sz w:val="24"/>
                <w:szCs w:val="24"/>
                <w:lang w:val="ru-RU"/>
              </w:rPr>
              <w:t xml:space="preserve"> Библиотека ЦОК </w:t>
            </w:r>
            <w:hyperlink r:id="rId19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цены, количества, стоимости товара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В учебнике недостаточно материала. 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after="0" w:line="240" w:lineRule="auto"/>
              <w:ind w:left="-52" w:right="601"/>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ЭФУ, ч. 1, стр. 68, №327</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6"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ЭФУ, ч.1, стр. 69</w:t>
            </w:r>
            <w:r w:rsidRPr="003864D6">
              <w:rPr>
                <w:rFonts w:ascii="Times New Roman" w:eastAsia="Calibri" w:hAnsi="Times New Roman" w:cs="Times New Roman"/>
                <w:sz w:val="24"/>
                <w:szCs w:val="24"/>
                <w:lang w:val="ru-RU"/>
              </w:rPr>
              <w:t xml:space="preserve"> Библиотека ЦОК </w:t>
            </w:r>
            <w:hyperlink r:id="rId19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Таблица: чтение, дополнение</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 71 (ч.1)</w:t>
            </w: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недостаточными данными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материал на стр. 73 (ч.1)        </w:t>
            </w:r>
            <w:r w:rsidRPr="003864D6">
              <w:rPr>
                <w:rFonts w:ascii="Times New Roman" w:eastAsia="Calibri" w:hAnsi="Times New Roman" w:cs="Times New Roman"/>
                <w:sz w:val="24"/>
                <w:szCs w:val="24"/>
                <w:lang w:val="ru-RU"/>
              </w:rPr>
              <w:t xml:space="preserve">Библиотека ЦОК </w:t>
            </w:r>
            <w:hyperlink r:id="rId19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3864D6">
              <w:rPr>
                <w:rFonts w:ascii="Times New Roman" w:hAnsi="Times New Roman" w:cs="Times New Roman"/>
                <w:color w:val="000000"/>
                <w:sz w:val="24"/>
                <w:szCs w:val="24"/>
              </w:rPr>
              <w:t>Выполнение построений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умножение и деление с многозначным числом</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 xml:space="preserve">Ч.1, стр.76    </w:t>
            </w:r>
            <w:r w:rsidRPr="003864D6">
              <w:rPr>
                <w:rFonts w:ascii="Times New Roman" w:eastAsia="Calibri" w:hAnsi="Times New Roman" w:cs="Times New Roman"/>
                <w:sz w:val="24"/>
                <w:szCs w:val="24"/>
                <w:lang w:val="ru-RU"/>
              </w:rPr>
              <w:t xml:space="preserve">Библиотека ЦОК </w:t>
            </w:r>
            <w:hyperlink r:id="rId20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однозначное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стр.77</w:t>
            </w:r>
            <w:r w:rsidRPr="003864D6">
              <w:rPr>
                <w:rFonts w:ascii="Times New Roman" w:eastAsia="Calibri" w:hAnsi="Times New Roman" w:cs="Times New Roman"/>
                <w:sz w:val="24"/>
                <w:szCs w:val="24"/>
                <w:lang w:val="ru-RU"/>
              </w:rPr>
              <w:t xml:space="preserve"> Библиотека ЦОК </w:t>
            </w:r>
            <w:hyperlink r:id="rId201"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78</w:t>
            </w:r>
            <w:r w:rsidRPr="003864D6">
              <w:rPr>
                <w:rFonts w:ascii="Times New Roman" w:eastAsia="Calibri" w:hAnsi="Times New Roman" w:cs="Times New Roman"/>
                <w:sz w:val="24"/>
                <w:szCs w:val="24"/>
                <w:lang w:val="ru-RU"/>
              </w:rPr>
              <w:t xml:space="preserve"> Библиотека ЦОК </w:t>
            </w:r>
            <w:hyperlink r:id="rId202"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чисел, записи которых оканчиваются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79</w:t>
            </w:r>
            <w:r w:rsidRPr="003864D6">
              <w:rPr>
                <w:rFonts w:ascii="Times New Roman" w:eastAsia="Calibri" w:hAnsi="Times New Roman" w:cs="Times New Roman"/>
                <w:sz w:val="24"/>
                <w:szCs w:val="24"/>
                <w:lang w:val="ru-RU"/>
              </w:rPr>
              <w:t xml:space="preserve"> Библиотека ЦОК </w:t>
            </w:r>
            <w:hyperlink r:id="rId203"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Взаимное расположение геометрических фигур на чертеже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0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pStyle w:val="af1"/>
              <w:ind w:right="601"/>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6"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геометрических фигур</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7"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однозначное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стр.81</w:t>
            </w:r>
            <w:r w:rsidRPr="003864D6">
              <w:rPr>
                <w:rFonts w:ascii="Times New Roman" w:eastAsia="Calibri" w:hAnsi="Times New Roman" w:cs="Times New Roman"/>
                <w:sz w:val="24"/>
                <w:szCs w:val="24"/>
                <w:lang w:val="ru-RU"/>
              </w:rPr>
              <w:t xml:space="preserve"> Библиотека ЦОК </w:t>
            </w:r>
            <w:hyperlink r:id="rId20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стр.82-83</w:t>
            </w:r>
            <w:r w:rsidRPr="003864D6">
              <w:rPr>
                <w:rFonts w:ascii="Times New Roman" w:eastAsia="Calibri" w:hAnsi="Times New Roman" w:cs="Times New Roman"/>
                <w:sz w:val="24"/>
                <w:szCs w:val="24"/>
                <w:lang w:val="ru-RU"/>
              </w:rPr>
              <w:t xml:space="preserve"> Библиотека ЦОК </w:t>
            </w:r>
            <w:hyperlink r:id="rId21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уменьшение и увеличение числа в несколько раз</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84</w:t>
            </w:r>
            <w:r w:rsidRPr="003864D6">
              <w:rPr>
                <w:rFonts w:ascii="Times New Roman" w:eastAsia="Calibri" w:hAnsi="Times New Roman" w:cs="Times New Roman"/>
                <w:sz w:val="24"/>
                <w:szCs w:val="24"/>
                <w:lang w:val="ru-RU"/>
              </w:rPr>
              <w:t xml:space="preserve"> Библиотека ЦОК </w:t>
            </w:r>
            <w:hyperlink r:id="rId21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 (когда в записи частного появляются нули)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стр.85</w:t>
            </w:r>
            <w:r w:rsidRPr="003864D6">
              <w:rPr>
                <w:rFonts w:ascii="Times New Roman" w:eastAsia="Calibri" w:hAnsi="Times New Roman" w:cs="Times New Roman"/>
                <w:sz w:val="24"/>
                <w:szCs w:val="24"/>
                <w:lang w:val="ru-RU"/>
              </w:rPr>
              <w:t xml:space="preserve"> Библиотека ЦОК </w:t>
            </w:r>
            <w:hyperlink r:id="rId212"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Уменьшение значения </w:t>
            </w:r>
            <w:r w:rsidRPr="003864D6">
              <w:rPr>
                <w:rFonts w:ascii="Times New Roman" w:hAnsi="Times New Roman" w:cs="Times New Roman"/>
                <w:b/>
                <w:bCs/>
                <w:color w:val="000000"/>
                <w:sz w:val="24"/>
                <w:szCs w:val="24"/>
                <w:lang w:val="ru-RU"/>
              </w:rPr>
              <w:t xml:space="preserve">величины </w:t>
            </w:r>
            <w:r w:rsidRPr="003864D6">
              <w:rPr>
                <w:rFonts w:ascii="Times New Roman" w:hAnsi="Times New Roman" w:cs="Times New Roman"/>
                <w:color w:val="000000"/>
                <w:sz w:val="24"/>
                <w:szCs w:val="24"/>
                <w:lang w:val="ru-RU"/>
              </w:rPr>
              <w:t>в несколько раз (деление на однозначное число)</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стр.86</w:t>
            </w:r>
            <w:r w:rsidRPr="003864D6">
              <w:rPr>
                <w:rFonts w:ascii="Times New Roman" w:eastAsia="Calibri" w:hAnsi="Times New Roman" w:cs="Times New Roman"/>
                <w:sz w:val="24"/>
                <w:szCs w:val="24"/>
                <w:lang w:val="ru-RU"/>
              </w:rPr>
              <w:t xml:space="preserve"> Библиотека ЦОК </w:t>
            </w:r>
            <w:hyperlink r:id="rId21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пройденного материала</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стр.87-90</w:t>
            </w:r>
            <w:r w:rsidRPr="003864D6">
              <w:rPr>
                <w:rFonts w:ascii="Times New Roman" w:eastAsia="Calibri" w:hAnsi="Times New Roman" w:cs="Times New Roman"/>
                <w:sz w:val="24"/>
                <w:szCs w:val="24"/>
                <w:lang w:val="ru-RU"/>
              </w:rPr>
              <w:t xml:space="preserve"> Библиотека ЦОК </w:t>
            </w:r>
            <w:hyperlink r:id="rId21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85</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 (закрепление)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89-90</w:t>
            </w:r>
            <w:r w:rsidRPr="003864D6">
              <w:rPr>
                <w:rFonts w:ascii="Times New Roman" w:eastAsia="Calibri" w:hAnsi="Times New Roman" w:cs="Times New Roman"/>
                <w:sz w:val="24"/>
                <w:szCs w:val="24"/>
                <w:lang w:val="ru-RU"/>
              </w:rPr>
              <w:t xml:space="preserve"> Библиотека ЦОК </w:t>
            </w:r>
            <w:hyperlink r:id="rId21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w:t>
            </w:r>
            <w:r w:rsidRPr="003864D6">
              <w:rPr>
                <w:rFonts w:ascii="Times New Roman" w:eastAsia="Calibri" w:hAnsi="Times New Roman" w:cs="Times New Roman"/>
                <w:sz w:val="24"/>
                <w:szCs w:val="24"/>
                <w:lang w:val="ru-RU"/>
              </w:rPr>
              <w:t xml:space="preserve"> Библиотека ЦОК </w:t>
            </w:r>
            <w:hyperlink r:id="rId22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отражающих ситуацию купли-продажи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hAnsi="Times New Roman" w:cs="Times New Roman"/>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22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rPr>
          <w:trHeight w:val="570"/>
        </w:trPr>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многоугольника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Скорость. Единицы скорости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5</w:t>
            </w:r>
            <w:r w:rsidRPr="003864D6">
              <w:rPr>
                <w:rFonts w:ascii="Times New Roman" w:eastAsia="Calibri" w:hAnsi="Times New Roman" w:cs="Times New Roman"/>
                <w:sz w:val="24"/>
                <w:szCs w:val="24"/>
                <w:lang w:val="ru-RU"/>
              </w:rPr>
              <w:t xml:space="preserve"> Библиотека ЦОК </w:t>
            </w:r>
            <w:hyperlink r:id="rId223"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6</w:t>
            </w:r>
            <w:r w:rsidRPr="003864D6">
              <w:rPr>
                <w:rFonts w:ascii="Times New Roman" w:eastAsia="Calibri" w:hAnsi="Times New Roman" w:cs="Times New Roman"/>
                <w:sz w:val="24"/>
                <w:szCs w:val="24"/>
                <w:lang w:val="ru-RU"/>
              </w:rPr>
              <w:t xml:space="preserve"> Библиотека ЦОК </w:t>
            </w:r>
            <w:hyperlink r:id="rId224"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стр.7-8</w:t>
            </w:r>
            <w:r w:rsidRPr="003864D6">
              <w:rPr>
                <w:rFonts w:ascii="Times New Roman" w:eastAsia="Calibri" w:hAnsi="Times New Roman" w:cs="Times New Roman"/>
                <w:sz w:val="24"/>
                <w:szCs w:val="24"/>
                <w:lang w:val="ru-RU"/>
              </w:rPr>
              <w:t xml:space="preserve"> Библиотека ЦОК </w:t>
            </w:r>
            <w:hyperlink r:id="rId22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Использование данных таблицы, диаграммы, схемы, рисунка для ответов на вопросы, проверки истинности утверждений.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расчетных задач (расходы, изменения)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 xml:space="preserve">Подобрать материал </w:t>
            </w:r>
            <w:r w:rsidRPr="003864D6">
              <w:rPr>
                <w:rFonts w:ascii="Times New Roman" w:hAnsi="Times New Roman" w:cs="Times New Roman"/>
                <w:b/>
                <w:bCs/>
                <w:i/>
                <w:iCs/>
                <w:sz w:val="24"/>
                <w:szCs w:val="24"/>
                <w:lang w:val="ru-RU"/>
              </w:rPr>
              <w:lastRenderedPageBreak/>
              <w:t>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Разные формы представления одной и той же информации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Умножение на числа, оканчивающиеся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13-15</w:t>
            </w:r>
            <w:r w:rsidRPr="003864D6">
              <w:rPr>
                <w:rFonts w:ascii="Times New Roman" w:eastAsia="Calibri" w:hAnsi="Times New Roman" w:cs="Times New Roman"/>
                <w:sz w:val="24"/>
                <w:szCs w:val="24"/>
                <w:lang w:val="ru-RU"/>
              </w:rPr>
              <w:t xml:space="preserve"> Библиотека ЦОК </w:t>
            </w:r>
            <w:hyperlink r:id="rId22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3 чеверти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Перестановка и группировка множителей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17</w:t>
            </w: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Ч.2, стр.18 (Куб), недостающий материал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30"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Проекции предметов окружающего мира на плоскость</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алгоритмов для вычислений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Деление с остатком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Деление на числа, оканчивающиеся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стр.32-33</w:t>
            </w:r>
            <w:r w:rsidRPr="003864D6">
              <w:rPr>
                <w:rFonts w:ascii="Times New Roman" w:eastAsia="Calibri" w:hAnsi="Times New Roman" w:cs="Times New Roman"/>
                <w:sz w:val="24"/>
                <w:szCs w:val="24"/>
                <w:lang w:val="ru-RU"/>
              </w:rPr>
              <w:t xml:space="preserve"> Библиотека ЦОК </w:t>
            </w:r>
            <w:hyperlink r:id="rId235"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Проект. «Составляем сборник математических задач и заданий»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стр.40-41</w:t>
            </w:r>
            <w:r w:rsidRPr="003864D6">
              <w:rPr>
                <w:rFonts w:ascii="Times New Roman" w:eastAsia="Calibri" w:hAnsi="Times New Roman" w:cs="Times New Roman"/>
                <w:sz w:val="24"/>
                <w:szCs w:val="24"/>
                <w:lang w:val="ru-RU"/>
              </w:rPr>
              <w:t xml:space="preserve"> Библиотека ЦОК </w:t>
            </w:r>
            <w:hyperlink r:id="rId236"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работу</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 xml:space="preserve">Подобрать материал </w:t>
            </w:r>
            <w:r w:rsidRPr="003864D6">
              <w:rPr>
                <w:rFonts w:ascii="Times New Roman" w:hAnsi="Times New Roman" w:cs="Times New Roman"/>
                <w:b/>
                <w:bCs/>
                <w:i/>
                <w:iCs/>
                <w:sz w:val="24"/>
                <w:szCs w:val="24"/>
                <w:lang w:val="ru-RU"/>
              </w:rPr>
              <w:lastRenderedPageBreak/>
              <w:t>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7" w:history="1">
              <w:r w:rsidRPr="003864D6">
                <w:rPr>
                  <w:rFonts w:ascii="Times New Roman" w:eastAsia="Calibri" w:hAnsi="Times New Roman" w:cs="Times New Roman"/>
                  <w:color w:val="0000FF"/>
                  <w:sz w:val="24"/>
                  <w:szCs w:val="24"/>
                  <w:u w:val="single"/>
                  <w:lang w:val="ru-RU"/>
                </w:rPr>
                <w:t>https://urok.apkpro.ru/</w:t>
              </w:r>
            </w:hyperlink>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109</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3864D6">
              <w:rPr>
                <w:rFonts w:ascii="Times New Roman" w:hAnsi="Times New Roman" w:cs="Times New Roman"/>
                <w:color w:val="000000"/>
                <w:sz w:val="24"/>
                <w:szCs w:val="24"/>
              </w:rPr>
              <w:t>Повторение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6C39DF"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умножения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стр.42-43</w:t>
            </w:r>
            <w:r w:rsidRPr="003864D6">
              <w:rPr>
                <w:rFonts w:ascii="Times New Roman" w:eastAsia="Calibri" w:hAnsi="Times New Roman" w:cs="Times New Roman"/>
                <w:sz w:val="24"/>
                <w:szCs w:val="24"/>
                <w:lang w:val="ru-RU"/>
              </w:rPr>
              <w:t xml:space="preserve"> Библиотека ЦОК </w:t>
            </w:r>
            <w:hyperlink r:id="rId240"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умножение на двузначное число . Алгоритм умножения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44</w:t>
            </w:r>
            <w:r w:rsidRPr="003864D6">
              <w:rPr>
                <w:rFonts w:ascii="Times New Roman" w:eastAsia="Calibri" w:hAnsi="Times New Roman" w:cs="Times New Roman"/>
                <w:sz w:val="24"/>
                <w:szCs w:val="24"/>
                <w:lang w:val="ru-RU"/>
              </w:rPr>
              <w:t xml:space="preserve"> Библиотека ЦОК </w:t>
            </w:r>
            <w:hyperlink r:id="rId241"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по теме "Письменные вычисления"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45</w:t>
            </w:r>
            <w:r w:rsidRPr="003864D6">
              <w:rPr>
                <w:rFonts w:ascii="Times New Roman" w:eastAsia="Calibri" w:hAnsi="Times New Roman" w:cs="Times New Roman"/>
                <w:sz w:val="24"/>
                <w:szCs w:val="24"/>
                <w:lang w:val="ru-RU"/>
              </w:rPr>
              <w:t xml:space="preserve"> Библиотека ЦОК </w:t>
            </w:r>
            <w:hyperlink r:id="rId24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46-47</w:t>
            </w:r>
            <w:r w:rsidRPr="003864D6">
              <w:rPr>
                <w:rFonts w:ascii="Times New Roman" w:eastAsia="Calibri" w:hAnsi="Times New Roman" w:cs="Times New Roman"/>
                <w:sz w:val="24"/>
                <w:szCs w:val="24"/>
                <w:lang w:val="ru-RU"/>
              </w:rPr>
              <w:t xml:space="preserve"> Библиотека ЦОК </w:t>
            </w:r>
            <w:hyperlink r:id="rId24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нахождение неизвестного по двум разностям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48-49</w:t>
            </w:r>
            <w:r w:rsidRPr="003864D6">
              <w:rPr>
                <w:rFonts w:ascii="Times New Roman" w:eastAsia="Calibri" w:hAnsi="Times New Roman" w:cs="Times New Roman"/>
                <w:sz w:val="24"/>
                <w:szCs w:val="24"/>
                <w:lang w:val="ru-RU"/>
              </w:rPr>
              <w:t xml:space="preserve"> Библиотека ЦОК </w:t>
            </w:r>
            <w:hyperlink r:id="rId24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Суммирование данных строки, столбца данной таблицы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Деление на двузначное число. </w:t>
            </w:r>
            <w:r w:rsidRPr="003864D6">
              <w:rPr>
                <w:rFonts w:ascii="Times New Roman" w:hAnsi="Times New Roman" w:cs="Times New Roman"/>
                <w:color w:val="000000"/>
                <w:sz w:val="24"/>
                <w:szCs w:val="24"/>
                <w:lang w:val="ru-RU"/>
              </w:rPr>
              <w:lastRenderedPageBreak/>
              <w:t>Деление с остатком.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стр.59-60</w:t>
            </w:r>
            <w:r w:rsidRPr="003864D6">
              <w:rPr>
                <w:rFonts w:ascii="Times New Roman" w:eastAsia="Calibri" w:hAnsi="Times New Roman" w:cs="Times New Roman"/>
                <w:sz w:val="24"/>
                <w:szCs w:val="24"/>
                <w:lang w:val="ru-RU"/>
              </w:rPr>
              <w:t xml:space="preserve"> Библиотека ЦОК </w:t>
            </w:r>
            <w:hyperlink r:id="rId247"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Алгоритм деления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стр.63</w:t>
            </w:r>
            <w:r w:rsidRPr="003864D6">
              <w:rPr>
                <w:rFonts w:ascii="Times New Roman" w:eastAsia="Calibri" w:hAnsi="Times New Roman" w:cs="Times New Roman"/>
                <w:sz w:val="24"/>
                <w:szCs w:val="24"/>
                <w:lang w:val="ru-RU"/>
              </w:rPr>
              <w:t xml:space="preserve"> Библиотека ЦОК </w:t>
            </w:r>
            <w:hyperlink r:id="rId248"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стр.64</w:t>
            </w:r>
            <w:r w:rsidRPr="003864D6">
              <w:rPr>
                <w:rFonts w:ascii="Times New Roman" w:eastAsia="Calibri" w:hAnsi="Times New Roman" w:cs="Times New Roman"/>
                <w:sz w:val="24"/>
                <w:szCs w:val="24"/>
                <w:lang w:val="ru-RU"/>
              </w:rPr>
              <w:t xml:space="preserve"> Библиотека ЦОК </w:t>
            </w:r>
            <w:hyperlink r:id="rId249"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круг: распознавание и изображение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68, №285, стр. 73, №23</w:t>
            </w:r>
            <w:r w:rsidRPr="003864D6">
              <w:rPr>
                <w:rFonts w:ascii="Times New Roman" w:eastAsia="Calibri" w:hAnsi="Times New Roman" w:cs="Times New Roman"/>
                <w:sz w:val="24"/>
                <w:szCs w:val="24"/>
                <w:lang w:val="ru-RU"/>
              </w:rPr>
              <w:t xml:space="preserve"> </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1"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избыточными и недостающими данными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и круг: построение, нахождение радиуса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rPr>
              <w:t>Итоговая контрольная работа</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скорости, времени, пройденного пути</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стр.81, 84</w:t>
            </w:r>
            <w:r w:rsidRPr="003864D6">
              <w:rPr>
                <w:rFonts w:ascii="Times New Roman" w:eastAsia="Calibri" w:hAnsi="Times New Roman" w:cs="Times New Roman"/>
                <w:sz w:val="24"/>
                <w:szCs w:val="24"/>
                <w:lang w:val="ru-RU"/>
              </w:rPr>
              <w:t xml:space="preserve"> </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Повторение. Величины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1</w:t>
            </w: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97</w:t>
            </w:r>
            <w:r w:rsidRPr="003864D6">
              <w:rPr>
                <w:rFonts w:ascii="Times New Roman" w:eastAsia="Calibri" w:hAnsi="Times New Roman" w:cs="Times New Roman"/>
                <w:sz w:val="24"/>
                <w:szCs w:val="24"/>
                <w:lang w:val="ru-RU"/>
              </w:rPr>
              <w:t xml:space="preserve"> Библиотека ЦОК </w:t>
            </w:r>
            <w:hyperlink r:id="rId257"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Работа с текстовой задачей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стр.101-104</w:t>
            </w:r>
            <w:r w:rsidRPr="003864D6">
              <w:rPr>
                <w:rFonts w:ascii="Times New Roman" w:eastAsia="Calibri" w:hAnsi="Times New Roman" w:cs="Times New Roman"/>
                <w:sz w:val="24"/>
                <w:szCs w:val="24"/>
                <w:lang w:val="ru-RU"/>
              </w:rPr>
              <w:t xml:space="preserve">    Библиотека </w:t>
            </w:r>
            <w:r w:rsidRPr="003864D6">
              <w:rPr>
                <w:rFonts w:ascii="Times New Roman" w:eastAsia="Calibri" w:hAnsi="Times New Roman" w:cs="Times New Roman"/>
                <w:sz w:val="24"/>
                <w:szCs w:val="24"/>
                <w:lang w:val="ru-RU"/>
              </w:rPr>
              <w:lastRenderedPageBreak/>
              <w:t xml:space="preserve">ЦОК </w:t>
            </w:r>
            <w:hyperlink r:id="rId258"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3864D6">
              <w:rPr>
                <w:rFonts w:ascii="Times New Roman" w:hAnsi="Times New Roman" w:cs="Times New Roman"/>
                <w:color w:val="000000"/>
                <w:sz w:val="24"/>
                <w:szCs w:val="24"/>
              </w:rPr>
              <w:t>Материал для расширения и углубления знаний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after="0" w:line="240" w:lineRule="auto"/>
              <w:ind w:left="135"/>
              <w:jc w:val="center"/>
              <w:rPr>
                <w:rFonts w:ascii="Times New Roman" w:hAnsi="Times New Roman" w:cs="Times New Roman"/>
                <w:sz w:val="24"/>
                <w:szCs w:val="24"/>
                <w:lang w:val="ru-RU"/>
              </w:rPr>
            </w:pPr>
          </w:p>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задания на стр.106-107      </w:t>
            </w:r>
            <w:r w:rsidRPr="003864D6">
              <w:rPr>
                <w:rFonts w:ascii="Times New Roman" w:eastAsia="Calibri" w:hAnsi="Times New Roman" w:cs="Times New Roman"/>
                <w:sz w:val="24"/>
                <w:szCs w:val="24"/>
                <w:lang w:val="ru-RU"/>
              </w:rPr>
              <w:t xml:space="preserve">Библиотека ЦОК </w:t>
            </w:r>
            <w:hyperlink r:id="rId259" w:history="1">
              <w:r w:rsidRPr="003864D6">
                <w:rPr>
                  <w:rFonts w:ascii="Times New Roman" w:eastAsia="Calibri" w:hAnsi="Times New Roman" w:cs="Times New Roman"/>
                  <w:color w:val="0000FF"/>
                  <w:sz w:val="24"/>
                  <w:szCs w:val="24"/>
                  <w:u w:val="single"/>
                  <w:lang w:val="ru-RU"/>
                </w:rPr>
                <w:t>https://urok.apkpro.ru/</w:t>
              </w:r>
            </w:hyperlink>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задания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3864D6">
              <w:rPr>
                <w:rFonts w:ascii="Times New Roman" w:hAnsi="Times New Roman" w:cs="Times New Roman"/>
                <w:color w:val="000000"/>
                <w:sz w:val="24"/>
                <w:szCs w:val="24"/>
              </w:rPr>
              <w:t>Повторение по теме "Геометрические фигуры"</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94" w:type="dxa"/>
            <w:vAlign w:val="center"/>
          </w:tcPr>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Повторение.  Числовые выражения, содержащие 1-2 действия </w:t>
            </w: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BB7F91"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по теме "Пространственные </w:t>
            </w:r>
          </w:p>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геометрические фигуры (тела)"</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rsidTr="00944023">
        <w:tc>
          <w:tcPr>
            <w:tcW w:w="4440"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4278" w:type="dxa"/>
            <w:gridSpan w:val="3"/>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A1679E" w:rsidRDefault="00A1679E">
      <w:pPr>
        <w:rPr>
          <w:rFonts w:ascii="Times New Roman" w:hAnsi="Times New Roman" w:cs="Times New Roman"/>
          <w:sz w:val="24"/>
          <w:szCs w:val="24"/>
          <w:lang w:val="ru-RU"/>
        </w:rPr>
      </w:pPr>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УЧЕБНО-МЕТОДИЧЕСКОЕ ОБЕСПЕЧЕНИЕ ОБРАЗОВАТЕЛЬНОГО ПРОЦЕССА</w:t>
      </w:r>
    </w:p>
    <w:p w:rsidR="00A1679E" w:rsidRPr="00A1679E" w:rsidRDefault="00A1679E" w:rsidP="00A1679E">
      <w:pPr>
        <w:spacing w:after="0" w:line="240" w:lineRule="auto"/>
        <w:ind w:left="120"/>
        <w:rPr>
          <w:rFonts w:ascii="Times New Roman" w:hAnsi="Times New Roman"/>
          <w:b/>
          <w:color w:val="000000"/>
          <w:sz w:val="28"/>
          <w:lang w:val="ru-RU"/>
        </w:rPr>
      </w:pPr>
      <w:r w:rsidRPr="00A1679E">
        <w:rPr>
          <w:rFonts w:ascii="Times New Roman" w:hAnsi="Times New Roman"/>
          <w:b/>
          <w:color w:val="000000"/>
          <w:sz w:val="28"/>
          <w:lang w:val="ru-RU"/>
        </w:rPr>
        <w:t>ОБЯЗАТЕЛЬНЫЕ УЧЕБНЫЕ МАТЕРИАЛЫ ДЛЯ УЧЕНИКА</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1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2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3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4 класс. «Школа России». Москва. «Просвещение», 2023 г.</w:t>
      </w:r>
    </w:p>
    <w:p w:rsidR="00A1679E" w:rsidRPr="00A1679E" w:rsidRDefault="00A1679E" w:rsidP="00A1679E">
      <w:pPr>
        <w:spacing w:after="0" w:line="240" w:lineRule="auto"/>
        <w:rPr>
          <w:lang w:val="ru-RU"/>
        </w:rPr>
      </w:pPr>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lastRenderedPageBreak/>
        <w:t>МЕТОДИЧЕСКИЕ МАТЕРИАЛЫ ДЛЯ УЧИТЕЛЯ</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1 класс.   </w:t>
      </w:r>
    </w:p>
    <w:p w:rsidR="00A1679E" w:rsidRPr="00A1679E" w:rsidRDefault="00A1679E" w:rsidP="00A1679E">
      <w:p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2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3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4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6C39DF" w:rsidP="00A1679E">
      <w:pPr>
        <w:spacing w:after="0" w:line="240" w:lineRule="auto"/>
        <w:ind w:left="142"/>
        <w:contextualSpacing/>
        <w:rPr>
          <w:rFonts w:ascii="Times New Roman" w:hAnsi="Times New Roman" w:cs="Times New Roman"/>
          <w:sz w:val="28"/>
          <w:szCs w:val="28"/>
          <w:lang w:val="ru-RU"/>
        </w:rPr>
      </w:pPr>
      <w:hyperlink r:id="rId264" w:history="1">
        <w:r w:rsidR="00A1679E" w:rsidRPr="00A1679E">
          <w:rPr>
            <w:rFonts w:ascii="Times New Roman" w:hAnsi="Times New Roman" w:cs="Times New Roman"/>
            <w:color w:val="0563C1" w:themeColor="hyperlink"/>
            <w:sz w:val="28"/>
            <w:szCs w:val="28"/>
            <w:u w:val="single"/>
            <w:lang w:val="ru-RU"/>
          </w:rPr>
          <w:t>https://edsoo.ru/mr-nachalnaya-shkola/</w:t>
        </w:r>
      </w:hyperlink>
      <w:r w:rsidR="00A1679E" w:rsidRPr="00A1679E">
        <w:rPr>
          <w:rFonts w:ascii="Times New Roman" w:hAnsi="Times New Roman" w:cs="Times New Roman"/>
          <w:sz w:val="28"/>
          <w:szCs w:val="28"/>
          <w:lang w:val="ru-RU"/>
        </w:rPr>
        <w:t xml:space="preserve"> </w:t>
      </w:r>
    </w:p>
    <w:p w:rsidR="00A1679E" w:rsidRPr="00A1679E" w:rsidRDefault="006C39DF" w:rsidP="00A1679E">
      <w:pPr>
        <w:spacing w:after="0" w:line="240" w:lineRule="auto"/>
        <w:ind w:left="142"/>
        <w:contextualSpacing/>
        <w:rPr>
          <w:rFonts w:ascii="Times New Roman" w:hAnsi="Times New Roman" w:cs="Times New Roman"/>
          <w:sz w:val="28"/>
          <w:szCs w:val="28"/>
          <w:lang w:val="ru-RU"/>
        </w:rPr>
      </w:pPr>
      <w:hyperlink r:id="rId265" w:history="1">
        <w:r w:rsidR="00A1679E" w:rsidRPr="00A1679E">
          <w:rPr>
            <w:rFonts w:ascii="Times New Roman" w:hAnsi="Times New Roman" w:cs="Times New Roman"/>
            <w:color w:val="0563C1" w:themeColor="hyperlink"/>
            <w:sz w:val="28"/>
            <w:szCs w:val="28"/>
            <w:u w:val="single"/>
            <w:lang w:val="ru-RU"/>
          </w:rPr>
          <w:t>https://uchitel.club/fgos/fgos-nachalnaya-shkola</w:t>
        </w:r>
      </w:hyperlink>
      <w:r w:rsidR="00A1679E" w:rsidRPr="00A1679E">
        <w:rPr>
          <w:rFonts w:ascii="Times New Roman" w:hAnsi="Times New Roman" w:cs="Times New Roman"/>
          <w:sz w:val="28"/>
          <w:szCs w:val="28"/>
          <w:lang w:val="ru-RU"/>
        </w:rPr>
        <w:t xml:space="preserve"> </w:t>
      </w:r>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ЦИФРОВЫЕ ОБРАЗОВАТЕЛЬНЫЕ РЕСУРСЫ И РЕСУРСЫ СЕТИ ИНТЕРНЕТ</w:t>
      </w:r>
    </w:p>
    <w:p w:rsidR="00A1679E" w:rsidRPr="00A1679E" w:rsidRDefault="00A1679E" w:rsidP="00A1679E">
      <w:pPr>
        <w:spacing w:line="240" w:lineRule="auto"/>
        <w:rPr>
          <w:color w:val="0563C1" w:themeColor="hyperlink"/>
          <w:sz w:val="28"/>
          <w:szCs w:val="28"/>
          <w:u w:val="single"/>
          <w:lang w:val="ru-RU"/>
        </w:rPr>
      </w:pPr>
      <w:r w:rsidRPr="00A1679E">
        <w:rPr>
          <w:iCs/>
          <w:sz w:val="28"/>
          <w:szCs w:val="28"/>
          <w:lang w:val="ru-RU"/>
        </w:rPr>
        <w:t xml:space="preserve">   ЦОС Моя школа  </w:t>
      </w:r>
      <w:hyperlink r:id="rId266" w:history="1">
        <w:r w:rsidRPr="00A1679E">
          <w:rPr>
            <w:color w:val="0563C1" w:themeColor="hyperlink"/>
            <w:sz w:val="28"/>
            <w:szCs w:val="28"/>
            <w:u w:val="single"/>
            <w:lang w:val="ru-RU"/>
          </w:rPr>
          <w:t>https://myschool.edu.ru/</w:t>
        </w:r>
      </w:hyperlink>
    </w:p>
    <w:p w:rsidR="00A1679E" w:rsidRPr="00A1679E" w:rsidRDefault="00A1679E" w:rsidP="00A1679E">
      <w:pPr>
        <w:spacing w:after="0" w:line="240" w:lineRule="auto"/>
        <w:ind w:left="135"/>
        <w:rPr>
          <w:rFonts w:ascii="Times New Roman" w:eastAsia="Calibri" w:hAnsi="Times New Roman" w:cs="Times New Roman"/>
          <w:color w:val="000000"/>
          <w:sz w:val="28"/>
          <w:szCs w:val="28"/>
          <w:lang w:val="ru-RU"/>
        </w:rPr>
      </w:pPr>
      <w:r w:rsidRPr="00A1679E">
        <w:rPr>
          <w:rFonts w:ascii="Times New Roman" w:eastAsia="Calibri" w:hAnsi="Times New Roman" w:cs="Times New Roman"/>
          <w:color w:val="000000"/>
          <w:sz w:val="28"/>
          <w:szCs w:val="28"/>
          <w:lang w:val="ru-RU"/>
        </w:rPr>
        <w:t xml:space="preserve">Библиотека ЦОК </w:t>
      </w:r>
      <w:hyperlink r:id="rId267" w:history="1">
        <w:r w:rsidRPr="00A1679E">
          <w:rPr>
            <w:rFonts w:ascii="Times New Roman" w:eastAsia="Calibri" w:hAnsi="Times New Roman" w:cs="Times New Roman"/>
            <w:color w:val="0563C1" w:themeColor="hyperlink"/>
            <w:sz w:val="28"/>
            <w:szCs w:val="28"/>
            <w:u w:val="single"/>
          </w:rPr>
          <w:t>https</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m</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edsoo</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ru</w:t>
        </w:r>
        <w:r w:rsidRPr="00A1679E">
          <w:rPr>
            <w:rFonts w:ascii="Times New Roman" w:eastAsia="Calibri" w:hAnsi="Times New Roman" w:cs="Times New Roman"/>
            <w:color w:val="0563C1" w:themeColor="hyperlink"/>
            <w:sz w:val="28"/>
            <w:szCs w:val="28"/>
            <w:u w:val="single"/>
            <w:lang w:val="ru-RU"/>
          </w:rPr>
          <w:t>/7</w:t>
        </w:r>
        <w:r w:rsidRPr="00A1679E">
          <w:rPr>
            <w:rFonts w:ascii="Times New Roman" w:eastAsia="Calibri" w:hAnsi="Times New Roman" w:cs="Times New Roman"/>
            <w:color w:val="0563C1" w:themeColor="hyperlink"/>
            <w:sz w:val="28"/>
            <w:szCs w:val="28"/>
            <w:u w:val="single"/>
          </w:rPr>
          <w:t>f</w:t>
        </w:r>
        <w:r w:rsidRPr="00A1679E">
          <w:rPr>
            <w:rFonts w:ascii="Times New Roman" w:eastAsia="Calibri" w:hAnsi="Times New Roman" w:cs="Times New Roman"/>
            <w:color w:val="0563C1" w:themeColor="hyperlink"/>
            <w:sz w:val="28"/>
            <w:szCs w:val="28"/>
            <w:u w:val="single"/>
            <w:lang w:val="ru-RU"/>
          </w:rPr>
          <w:t>4110</w:t>
        </w:r>
        <w:r w:rsidRPr="00A1679E">
          <w:rPr>
            <w:rFonts w:ascii="Times New Roman" w:eastAsia="Calibri" w:hAnsi="Times New Roman" w:cs="Times New Roman"/>
            <w:color w:val="0563C1" w:themeColor="hyperlink"/>
            <w:sz w:val="28"/>
            <w:szCs w:val="28"/>
            <w:u w:val="single"/>
          </w:rPr>
          <w:t>fe</w:t>
        </w:r>
      </w:hyperlink>
    </w:p>
    <w:p w:rsidR="00A1679E" w:rsidRDefault="00A1679E">
      <w:pPr>
        <w:rPr>
          <w:rFonts w:ascii="Times New Roman" w:hAnsi="Times New Roman" w:cs="Times New Roman"/>
          <w:sz w:val="24"/>
          <w:szCs w:val="24"/>
          <w:lang w:val="ru-RU"/>
        </w:rPr>
      </w:pPr>
    </w:p>
    <w:p w:rsidR="00A1679E" w:rsidRDefault="00A1679E">
      <w:pPr>
        <w:rPr>
          <w:rFonts w:ascii="Times New Roman" w:hAnsi="Times New Roman" w:cs="Times New Roman"/>
          <w:sz w:val="24"/>
          <w:szCs w:val="24"/>
          <w:lang w:val="ru-RU"/>
        </w:rPr>
      </w:pPr>
    </w:p>
    <w:p w:rsidR="00A1679E" w:rsidRPr="003451C6" w:rsidRDefault="00A1679E">
      <w:pPr>
        <w:rPr>
          <w:rFonts w:ascii="Times New Roman" w:hAnsi="Times New Roman" w:cs="Times New Roman"/>
          <w:sz w:val="24"/>
          <w:szCs w:val="24"/>
          <w:lang w:val="ru-RU"/>
        </w:rPr>
      </w:pPr>
    </w:p>
    <w:sectPr w:rsidR="00A1679E" w:rsidRPr="003451C6" w:rsidSect="00E160CB">
      <w:pgSz w:w="11906" w:h="16838"/>
      <w:pgMar w:top="568" w:right="567" w:bottom="568"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7068"/>
    <w:multiLevelType w:val="hybridMultilevel"/>
    <w:tmpl w:val="632CFE74"/>
    <w:lvl w:ilvl="0" w:tplc="512EB184">
      <w:start w:val="1"/>
      <w:numFmt w:val="decimal"/>
      <w:lvlText w:val="%1."/>
      <w:lvlJc w:val="left"/>
      <w:pPr>
        <w:ind w:left="502" w:hanging="360"/>
      </w:pPr>
      <w:rPr>
        <w:rFonts w:ascii="Times New Roman" w:hAnsi="Times New Roman" w:hint="default"/>
        <w:b w:val="0"/>
        <w:bCs/>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BAE491E"/>
    <w:multiLevelType w:val="multilevel"/>
    <w:tmpl w:val="8ED64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20493"/>
    <w:multiLevelType w:val="multilevel"/>
    <w:tmpl w:val="5532C7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844FFE"/>
    <w:multiLevelType w:val="multilevel"/>
    <w:tmpl w:val="064A8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914B61"/>
    <w:multiLevelType w:val="hybridMultilevel"/>
    <w:tmpl w:val="292A7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EE0D22"/>
    <w:multiLevelType w:val="hybridMultilevel"/>
    <w:tmpl w:val="9ED4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1D7DCE"/>
    <w:multiLevelType w:val="hybridMultilevel"/>
    <w:tmpl w:val="F8207254"/>
    <w:lvl w:ilvl="0" w:tplc="7AAEE3B6">
      <w:start w:val="1"/>
      <w:numFmt w:val="decimal"/>
      <w:lvlText w:val="%1."/>
      <w:lvlJc w:val="left"/>
      <w:pPr>
        <w:ind w:left="7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805EAD"/>
    <w:multiLevelType w:val="multilevel"/>
    <w:tmpl w:val="31BC8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2D586A"/>
    <w:multiLevelType w:val="hybridMultilevel"/>
    <w:tmpl w:val="408ED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235006"/>
    <w:multiLevelType w:val="hybridMultilevel"/>
    <w:tmpl w:val="B28E887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739A3522"/>
    <w:multiLevelType w:val="multilevel"/>
    <w:tmpl w:val="3D881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732CF0"/>
    <w:multiLevelType w:val="hybridMultilevel"/>
    <w:tmpl w:val="B28E8874"/>
    <w:lvl w:ilvl="0" w:tplc="141A699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7EFD7147"/>
    <w:multiLevelType w:val="multilevel"/>
    <w:tmpl w:val="1C66E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1"/>
  </w:num>
  <w:num w:numId="5">
    <w:abstractNumId w:val="9"/>
  </w:num>
  <w:num w:numId="6">
    <w:abstractNumId w:val="0"/>
  </w:num>
  <w:num w:numId="7">
    <w:abstractNumId w:val="5"/>
  </w:num>
  <w:num w:numId="8">
    <w:abstractNumId w:val="7"/>
  </w:num>
  <w:num w:numId="9">
    <w:abstractNumId w:val="12"/>
  </w:num>
  <w:num w:numId="10">
    <w:abstractNumId w:val="4"/>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E51B96"/>
    <w:rsid w:val="000B3E1A"/>
    <w:rsid w:val="000D6F4B"/>
    <w:rsid w:val="001A4B20"/>
    <w:rsid w:val="00203204"/>
    <w:rsid w:val="003451C6"/>
    <w:rsid w:val="003864D6"/>
    <w:rsid w:val="004B483A"/>
    <w:rsid w:val="00616D97"/>
    <w:rsid w:val="006C39DF"/>
    <w:rsid w:val="007D4DF9"/>
    <w:rsid w:val="008415CB"/>
    <w:rsid w:val="009274CC"/>
    <w:rsid w:val="00930C75"/>
    <w:rsid w:val="00944023"/>
    <w:rsid w:val="00A1679E"/>
    <w:rsid w:val="00BB7F91"/>
    <w:rsid w:val="00CC262D"/>
    <w:rsid w:val="00E160CB"/>
    <w:rsid w:val="00E51B96"/>
    <w:rsid w:val="00E74D14"/>
    <w:rsid w:val="00FE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82419C-83D2-4809-8C03-4AE1287A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B96"/>
    <w:pPr>
      <w:spacing w:after="200" w:line="276" w:lineRule="auto"/>
    </w:pPr>
    <w:rPr>
      <w:lang w:val="en-US"/>
    </w:rPr>
  </w:style>
  <w:style w:type="paragraph" w:styleId="1">
    <w:name w:val="heading 1"/>
    <w:basedOn w:val="a"/>
    <w:next w:val="a"/>
    <w:link w:val="10"/>
    <w:uiPriority w:val="9"/>
    <w:qFormat/>
    <w:rsid w:val="00E51B9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51B9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51B9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51B9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next w:val="a"/>
    <w:link w:val="50"/>
    <w:uiPriority w:val="9"/>
    <w:qFormat/>
    <w:rsid w:val="00E51B96"/>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B9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51B9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51B9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51B96"/>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E51B96"/>
    <w:rPr>
      <w:rFonts w:ascii="XO Thames" w:eastAsia="Times New Roman" w:hAnsi="XO Thames" w:cs="Times New Roman"/>
      <w:b/>
      <w:color w:val="000000"/>
      <w:szCs w:val="20"/>
      <w:lang w:eastAsia="ru-RU"/>
    </w:rPr>
  </w:style>
  <w:style w:type="paragraph" w:styleId="a3">
    <w:name w:val="header"/>
    <w:basedOn w:val="a"/>
    <w:link w:val="a4"/>
    <w:unhideWhenUsed/>
    <w:rsid w:val="00E51B96"/>
    <w:pPr>
      <w:tabs>
        <w:tab w:val="center" w:pos="4680"/>
        <w:tab w:val="right" w:pos="9360"/>
      </w:tabs>
    </w:pPr>
  </w:style>
  <w:style w:type="character" w:customStyle="1" w:styleId="a4">
    <w:name w:val="Верхний колонтитул Знак"/>
    <w:basedOn w:val="a0"/>
    <w:link w:val="a3"/>
    <w:rsid w:val="00E51B96"/>
    <w:rPr>
      <w:lang w:val="en-US"/>
    </w:rPr>
  </w:style>
  <w:style w:type="paragraph" w:styleId="a5">
    <w:name w:val="Normal Indent"/>
    <w:basedOn w:val="a"/>
    <w:link w:val="a6"/>
    <w:unhideWhenUsed/>
    <w:rsid w:val="00E51B96"/>
    <w:pPr>
      <w:ind w:left="720"/>
    </w:pPr>
  </w:style>
  <w:style w:type="paragraph" w:styleId="a7">
    <w:name w:val="Subtitle"/>
    <w:basedOn w:val="a"/>
    <w:next w:val="a"/>
    <w:link w:val="a8"/>
    <w:uiPriority w:val="11"/>
    <w:qFormat/>
    <w:rsid w:val="00E51B9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E51B96"/>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E51B9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E51B96"/>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link w:val="11"/>
    <w:qFormat/>
    <w:rsid w:val="00E51B96"/>
    <w:rPr>
      <w:i/>
      <w:iCs/>
    </w:rPr>
  </w:style>
  <w:style w:type="character" w:styleId="ac">
    <w:name w:val="Hyperlink"/>
    <w:basedOn w:val="a0"/>
    <w:link w:val="12"/>
    <w:unhideWhenUsed/>
    <w:rsid w:val="00E51B96"/>
    <w:rPr>
      <w:color w:val="0563C1" w:themeColor="hyperlink"/>
      <w:u w:val="single"/>
    </w:rPr>
  </w:style>
  <w:style w:type="table" w:styleId="ad">
    <w:name w:val="Table Grid"/>
    <w:basedOn w:val="a1"/>
    <w:uiPriority w:val="59"/>
    <w:rsid w:val="00E51B96"/>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link w:val="af"/>
    <w:unhideWhenUsed/>
    <w:qFormat/>
    <w:rsid w:val="00E51B96"/>
    <w:pPr>
      <w:spacing w:line="240" w:lineRule="auto"/>
    </w:pPr>
    <w:rPr>
      <w:b/>
      <w:bCs/>
      <w:color w:val="4472C4" w:themeColor="accent1"/>
      <w:sz w:val="18"/>
      <w:szCs w:val="18"/>
    </w:rPr>
  </w:style>
  <w:style w:type="character" w:styleId="af0">
    <w:name w:val="annotation reference"/>
    <w:basedOn w:val="a0"/>
    <w:link w:val="13"/>
    <w:unhideWhenUsed/>
    <w:rsid w:val="00E51B96"/>
    <w:rPr>
      <w:sz w:val="16"/>
      <w:szCs w:val="16"/>
    </w:rPr>
  </w:style>
  <w:style w:type="paragraph" w:styleId="af1">
    <w:name w:val="annotation text"/>
    <w:basedOn w:val="a"/>
    <w:link w:val="af2"/>
    <w:unhideWhenUsed/>
    <w:rsid w:val="00E51B96"/>
    <w:pPr>
      <w:spacing w:line="240" w:lineRule="auto"/>
    </w:pPr>
    <w:rPr>
      <w:sz w:val="20"/>
      <w:szCs w:val="20"/>
    </w:rPr>
  </w:style>
  <w:style w:type="character" w:customStyle="1" w:styleId="af2">
    <w:name w:val="Текст примечания Знак"/>
    <w:basedOn w:val="a0"/>
    <w:link w:val="af1"/>
    <w:rsid w:val="00E51B96"/>
    <w:rPr>
      <w:sz w:val="20"/>
      <w:szCs w:val="20"/>
      <w:lang w:val="en-US"/>
    </w:rPr>
  </w:style>
  <w:style w:type="paragraph" w:styleId="af3">
    <w:name w:val="annotation subject"/>
    <w:basedOn w:val="af1"/>
    <w:next w:val="af1"/>
    <w:link w:val="af4"/>
    <w:unhideWhenUsed/>
    <w:rsid w:val="00E51B96"/>
    <w:rPr>
      <w:b/>
      <w:bCs/>
    </w:rPr>
  </w:style>
  <w:style w:type="character" w:customStyle="1" w:styleId="af4">
    <w:name w:val="Тема примечания Знак"/>
    <w:basedOn w:val="af2"/>
    <w:link w:val="af3"/>
    <w:rsid w:val="00E51B96"/>
    <w:rPr>
      <w:b/>
      <w:bCs/>
      <w:sz w:val="20"/>
      <w:szCs w:val="20"/>
      <w:lang w:val="en-US"/>
    </w:rPr>
  </w:style>
  <w:style w:type="character" w:customStyle="1" w:styleId="14">
    <w:name w:val="Неразрешенное упоминание1"/>
    <w:basedOn w:val="a0"/>
    <w:uiPriority w:val="99"/>
    <w:semiHidden/>
    <w:unhideWhenUsed/>
    <w:rsid w:val="00E51B96"/>
    <w:rPr>
      <w:color w:val="605E5C"/>
      <w:shd w:val="clear" w:color="auto" w:fill="E1DFDD"/>
    </w:rPr>
  </w:style>
  <w:style w:type="character" w:styleId="af5">
    <w:name w:val="FollowedHyperlink"/>
    <w:basedOn w:val="a0"/>
    <w:uiPriority w:val="99"/>
    <w:semiHidden/>
    <w:unhideWhenUsed/>
    <w:rsid w:val="00E51B96"/>
    <w:rPr>
      <w:color w:val="954F72" w:themeColor="followedHyperlink"/>
      <w:u w:val="single"/>
    </w:rPr>
  </w:style>
  <w:style w:type="paragraph" w:styleId="af6">
    <w:name w:val="List Paragraph"/>
    <w:basedOn w:val="a"/>
    <w:link w:val="af7"/>
    <w:rsid w:val="00E51B96"/>
    <w:pPr>
      <w:ind w:left="720"/>
      <w:contextualSpacing/>
    </w:pPr>
  </w:style>
  <w:style w:type="paragraph" w:styleId="af8">
    <w:name w:val="Balloon Text"/>
    <w:basedOn w:val="a"/>
    <w:link w:val="af9"/>
    <w:uiPriority w:val="99"/>
    <w:semiHidden/>
    <w:unhideWhenUsed/>
    <w:rsid w:val="00E51B96"/>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E51B96"/>
    <w:rPr>
      <w:rFonts w:ascii="Segoe UI" w:hAnsi="Segoe UI" w:cs="Segoe UI"/>
      <w:sz w:val="18"/>
      <w:szCs w:val="18"/>
      <w:lang w:val="en-US"/>
    </w:rPr>
  </w:style>
  <w:style w:type="paragraph" w:styleId="afa">
    <w:name w:val="footer"/>
    <w:basedOn w:val="a"/>
    <w:link w:val="afb"/>
    <w:uiPriority w:val="99"/>
    <w:unhideWhenUsed/>
    <w:rsid w:val="00E51B96"/>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E51B96"/>
    <w:rPr>
      <w:lang w:val="en-US"/>
    </w:rPr>
  </w:style>
  <w:style w:type="character" w:customStyle="1" w:styleId="21">
    <w:name w:val="Неразрешенное упоминание2"/>
    <w:basedOn w:val="a0"/>
    <w:uiPriority w:val="99"/>
    <w:semiHidden/>
    <w:unhideWhenUsed/>
    <w:rsid w:val="00E51B96"/>
    <w:rPr>
      <w:color w:val="605E5C"/>
      <w:shd w:val="clear" w:color="auto" w:fill="E1DFDD"/>
    </w:rPr>
  </w:style>
  <w:style w:type="paragraph" w:styleId="afc">
    <w:name w:val="Revision"/>
    <w:hidden/>
    <w:uiPriority w:val="99"/>
    <w:unhideWhenUsed/>
    <w:rsid w:val="00E51B96"/>
    <w:pPr>
      <w:spacing w:after="0" w:line="240" w:lineRule="auto"/>
    </w:pPr>
    <w:rPr>
      <w:lang w:val="en-US"/>
    </w:rPr>
  </w:style>
  <w:style w:type="paragraph" w:customStyle="1" w:styleId="TableParagraph">
    <w:name w:val="Table Paragraph"/>
    <w:basedOn w:val="a"/>
    <w:qFormat/>
    <w:rsid w:val="00E51B96"/>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ParagraphStyle">
    <w:name w:val="Paragraph Style"/>
    <w:rsid w:val="00E51B96"/>
    <w:pPr>
      <w:autoSpaceDE w:val="0"/>
      <w:autoSpaceDN w:val="0"/>
      <w:adjustRightInd w:val="0"/>
      <w:spacing w:after="0" w:line="240" w:lineRule="auto"/>
    </w:pPr>
    <w:rPr>
      <w:rFonts w:ascii="Arial" w:hAnsi="Arial" w:cs="Arial"/>
      <w:sz w:val="24"/>
      <w:szCs w:val="24"/>
    </w:rPr>
  </w:style>
  <w:style w:type="numbering" w:customStyle="1" w:styleId="15">
    <w:name w:val="Нет списка1"/>
    <w:next w:val="a2"/>
    <w:uiPriority w:val="99"/>
    <w:semiHidden/>
    <w:unhideWhenUsed/>
    <w:rsid w:val="00E51B96"/>
  </w:style>
  <w:style w:type="character" w:customStyle="1" w:styleId="16">
    <w:name w:val="Обычный1"/>
    <w:rsid w:val="00E51B96"/>
  </w:style>
  <w:style w:type="paragraph" w:styleId="22">
    <w:name w:val="toc 2"/>
    <w:next w:val="a"/>
    <w:link w:val="23"/>
    <w:uiPriority w:val="39"/>
    <w:rsid w:val="00E51B96"/>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E51B96"/>
    <w:rPr>
      <w:rFonts w:ascii="XO Thames" w:eastAsia="Times New Roman" w:hAnsi="XO Thames" w:cs="Times New Roman"/>
      <w:color w:val="000000"/>
      <w:sz w:val="28"/>
      <w:szCs w:val="20"/>
      <w:lang w:eastAsia="ru-RU"/>
    </w:rPr>
  </w:style>
  <w:style w:type="paragraph" w:styleId="41">
    <w:name w:val="toc 4"/>
    <w:next w:val="a"/>
    <w:link w:val="42"/>
    <w:uiPriority w:val="39"/>
    <w:rsid w:val="00E51B96"/>
    <w:pPr>
      <w:spacing w:after="200" w:line="276"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51B96"/>
    <w:rPr>
      <w:rFonts w:ascii="XO Thames" w:eastAsia="Times New Roman" w:hAnsi="XO Thames" w:cs="Times New Roman"/>
      <w:color w:val="000000"/>
      <w:sz w:val="28"/>
      <w:szCs w:val="20"/>
      <w:lang w:eastAsia="ru-RU"/>
    </w:rPr>
  </w:style>
  <w:style w:type="paragraph" w:customStyle="1" w:styleId="13">
    <w:name w:val="Знак примечания1"/>
    <w:basedOn w:val="17"/>
    <w:link w:val="af0"/>
    <w:rsid w:val="00E51B96"/>
    <w:rPr>
      <w:rFonts w:eastAsiaTheme="minorHAnsi" w:cstheme="minorBidi"/>
      <w:color w:val="auto"/>
      <w:sz w:val="16"/>
      <w:szCs w:val="16"/>
      <w:lang w:eastAsia="en-US"/>
    </w:rPr>
  </w:style>
  <w:style w:type="paragraph" w:styleId="6">
    <w:name w:val="toc 6"/>
    <w:next w:val="a"/>
    <w:link w:val="60"/>
    <w:uiPriority w:val="39"/>
    <w:rsid w:val="00E51B96"/>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51B96"/>
    <w:rPr>
      <w:rFonts w:ascii="XO Thames" w:eastAsia="Times New Roman" w:hAnsi="XO Thames" w:cs="Times New Roman"/>
      <w:color w:val="000000"/>
      <w:sz w:val="28"/>
      <w:szCs w:val="20"/>
      <w:lang w:eastAsia="ru-RU"/>
    </w:rPr>
  </w:style>
  <w:style w:type="paragraph" w:styleId="7">
    <w:name w:val="toc 7"/>
    <w:next w:val="a"/>
    <w:link w:val="70"/>
    <w:uiPriority w:val="39"/>
    <w:rsid w:val="00E51B96"/>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51B96"/>
    <w:rPr>
      <w:rFonts w:ascii="XO Thames" w:eastAsia="Times New Roman" w:hAnsi="XO Thames" w:cs="Times New Roman"/>
      <w:color w:val="000000"/>
      <w:sz w:val="28"/>
      <w:szCs w:val="20"/>
      <w:lang w:eastAsia="ru-RU"/>
    </w:rPr>
  </w:style>
  <w:style w:type="paragraph" w:customStyle="1" w:styleId="Endnote">
    <w:name w:val="End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afd">
    <w:name w:val="No Spacing"/>
    <w:link w:val="afe"/>
    <w:rsid w:val="00E51B96"/>
    <w:pPr>
      <w:spacing w:after="0" w:line="240" w:lineRule="auto"/>
    </w:pPr>
    <w:rPr>
      <w:rFonts w:eastAsia="Times New Roman" w:cs="Times New Roman"/>
      <w:color w:val="000000"/>
      <w:szCs w:val="20"/>
      <w:lang w:eastAsia="ru-RU"/>
    </w:rPr>
  </w:style>
  <w:style w:type="character" w:customStyle="1" w:styleId="afe">
    <w:name w:val="Без интервала Знак"/>
    <w:link w:val="afd"/>
    <w:rsid w:val="00E51B96"/>
    <w:rPr>
      <w:rFonts w:eastAsia="Times New Roman" w:cs="Times New Roman"/>
      <w:color w:val="000000"/>
      <w:szCs w:val="20"/>
      <w:lang w:eastAsia="ru-RU"/>
    </w:rPr>
  </w:style>
  <w:style w:type="paragraph" w:styleId="31">
    <w:name w:val="toc 3"/>
    <w:next w:val="a"/>
    <w:link w:val="32"/>
    <w:uiPriority w:val="39"/>
    <w:rsid w:val="00E51B96"/>
    <w:pPr>
      <w:spacing w:after="200" w:line="276"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51B96"/>
    <w:rPr>
      <w:rFonts w:ascii="XO Thames" w:eastAsia="Times New Roman" w:hAnsi="XO Thames" w:cs="Times New Roman"/>
      <w:color w:val="000000"/>
      <w:sz w:val="28"/>
      <w:szCs w:val="20"/>
      <w:lang w:eastAsia="ru-RU"/>
    </w:rPr>
  </w:style>
  <w:style w:type="character" w:customStyle="1" w:styleId="af7">
    <w:name w:val="Абзац списка Знак"/>
    <w:basedOn w:val="16"/>
    <w:link w:val="af6"/>
    <w:rsid w:val="00E51B96"/>
    <w:rPr>
      <w:lang w:val="en-US"/>
    </w:rPr>
  </w:style>
  <w:style w:type="paragraph" w:customStyle="1" w:styleId="17">
    <w:name w:val="Основной шрифт абзаца1"/>
    <w:rsid w:val="00E51B96"/>
    <w:pPr>
      <w:spacing w:after="200" w:line="276" w:lineRule="auto"/>
    </w:pPr>
    <w:rPr>
      <w:rFonts w:eastAsia="Times New Roman" w:cs="Times New Roman"/>
      <w:color w:val="000000"/>
      <w:szCs w:val="20"/>
      <w:lang w:eastAsia="ru-RU"/>
    </w:rPr>
  </w:style>
  <w:style w:type="paragraph" w:customStyle="1" w:styleId="12">
    <w:name w:val="Гиперссылка1"/>
    <w:basedOn w:val="17"/>
    <w:link w:val="ac"/>
    <w:rsid w:val="00E51B96"/>
    <w:rPr>
      <w:rFonts w:eastAsiaTheme="minorHAnsi" w:cstheme="minorBidi"/>
      <w:color w:val="0563C1" w:themeColor="hyperlink"/>
      <w:szCs w:val="22"/>
      <w:u w:val="single"/>
      <w:lang w:eastAsia="en-US"/>
    </w:rPr>
  </w:style>
  <w:style w:type="paragraph" w:customStyle="1" w:styleId="Footnote">
    <w:name w:val="Foot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E51B96"/>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E51B96"/>
    <w:rPr>
      <w:rFonts w:ascii="XO Thames" w:eastAsia="Times New Roman" w:hAnsi="XO Thames" w:cs="Times New Roman"/>
      <w:b/>
      <w:color w:val="000000"/>
      <w:sz w:val="28"/>
      <w:szCs w:val="20"/>
      <w:lang w:eastAsia="ru-RU"/>
    </w:rPr>
  </w:style>
  <w:style w:type="paragraph" w:customStyle="1" w:styleId="HeaderandFooter">
    <w:name w:val="Header and Footer"/>
    <w:rsid w:val="00E51B96"/>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51B96"/>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51B96"/>
    <w:rPr>
      <w:rFonts w:ascii="XO Thames" w:eastAsia="Times New Roman" w:hAnsi="XO Thames" w:cs="Times New Roman"/>
      <w:color w:val="000000"/>
      <w:sz w:val="28"/>
      <w:szCs w:val="20"/>
      <w:lang w:eastAsia="ru-RU"/>
    </w:rPr>
  </w:style>
  <w:style w:type="paragraph" w:styleId="8">
    <w:name w:val="toc 8"/>
    <w:next w:val="a"/>
    <w:link w:val="80"/>
    <w:uiPriority w:val="39"/>
    <w:rsid w:val="00E51B96"/>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51B96"/>
    <w:rPr>
      <w:rFonts w:ascii="XO Thames" w:eastAsia="Times New Roman" w:hAnsi="XO Thames" w:cs="Times New Roman"/>
      <w:color w:val="000000"/>
      <w:sz w:val="28"/>
      <w:szCs w:val="20"/>
      <w:lang w:eastAsia="ru-RU"/>
    </w:rPr>
  </w:style>
  <w:style w:type="paragraph" w:styleId="51">
    <w:name w:val="toc 5"/>
    <w:next w:val="a"/>
    <w:link w:val="52"/>
    <w:uiPriority w:val="39"/>
    <w:rsid w:val="00E51B96"/>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51B96"/>
    <w:rPr>
      <w:rFonts w:ascii="XO Thames" w:eastAsia="Times New Roman" w:hAnsi="XO Thames" w:cs="Times New Roman"/>
      <w:color w:val="000000"/>
      <w:sz w:val="28"/>
      <w:szCs w:val="20"/>
      <w:lang w:eastAsia="ru-RU"/>
    </w:rPr>
  </w:style>
  <w:style w:type="paragraph" w:customStyle="1" w:styleId="11">
    <w:name w:val="Выделение1"/>
    <w:basedOn w:val="17"/>
    <w:link w:val="ab"/>
    <w:rsid w:val="00E51B96"/>
    <w:rPr>
      <w:rFonts w:eastAsiaTheme="minorHAnsi" w:cstheme="minorBidi"/>
      <w:i/>
      <w:iCs/>
      <w:color w:val="auto"/>
      <w:szCs w:val="22"/>
      <w:lang w:eastAsia="en-US"/>
    </w:rPr>
  </w:style>
  <w:style w:type="character" w:customStyle="1" w:styleId="af">
    <w:name w:val="Название объекта Знак"/>
    <w:basedOn w:val="16"/>
    <w:link w:val="ae"/>
    <w:rsid w:val="00E51B96"/>
    <w:rPr>
      <w:b/>
      <w:bCs/>
      <w:color w:val="4472C4" w:themeColor="accent1"/>
      <w:sz w:val="18"/>
      <w:szCs w:val="18"/>
      <w:lang w:val="en-US"/>
    </w:rPr>
  </w:style>
  <w:style w:type="character" w:customStyle="1" w:styleId="a6">
    <w:name w:val="Обычный отступ Знак"/>
    <w:basedOn w:val="16"/>
    <w:link w:val="a5"/>
    <w:rsid w:val="00E51B96"/>
    <w:rPr>
      <w:lang w:val="en-US"/>
    </w:rPr>
  </w:style>
  <w:style w:type="table" w:customStyle="1" w:styleId="1a">
    <w:name w:val="Сетка таблицы1"/>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
    <w:name w:val="Нет списка2"/>
    <w:next w:val="a2"/>
    <w:uiPriority w:val="99"/>
    <w:semiHidden/>
    <w:unhideWhenUsed/>
    <w:rsid w:val="00E51B96"/>
  </w:style>
  <w:style w:type="table" w:customStyle="1" w:styleId="25">
    <w:name w:val="Сетка таблицы2"/>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d"/>
    <w:uiPriority w:val="59"/>
    <w:rsid w:val="00A1679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m.edsoo.ru/7f411f36" TargetMode="External"/><Relationship Id="rId42" Type="http://schemas.openxmlformats.org/officeDocument/2006/relationships/hyperlink" Target="https://urok.apkpro.ru/" TargetMode="External"/><Relationship Id="rId63" Type="http://schemas.openxmlformats.org/officeDocument/2006/relationships/hyperlink" Target="https://urok.apkpro.ru/"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159" Type="http://schemas.openxmlformats.org/officeDocument/2006/relationships/hyperlink" Target="https://urok.apkpro.ru/" TargetMode="External"/><Relationship Id="rId170" Type="http://schemas.openxmlformats.org/officeDocument/2006/relationships/hyperlink" Target="https://urok.apkpro.ru/" TargetMode="External"/><Relationship Id="rId191" Type="http://schemas.openxmlformats.org/officeDocument/2006/relationships/hyperlink" Target="https://urok.apkpro.ru/" TargetMode="External"/><Relationship Id="rId205" Type="http://schemas.openxmlformats.org/officeDocument/2006/relationships/hyperlink" Target="https://urok.apkpro.ru/" TargetMode="External"/><Relationship Id="rId226" Type="http://schemas.openxmlformats.org/officeDocument/2006/relationships/hyperlink" Target="https://urok.apkpro.ru/" TargetMode="External"/><Relationship Id="rId247" Type="http://schemas.openxmlformats.org/officeDocument/2006/relationships/hyperlink" Target="https://urok.apkpro.ru/" TargetMode="External"/><Relationship Id="rId107" Type="http://schemas.openxmlformats.org/officeDocument/2006/relationships/hyperlink" Target="https://urok.apkpro.ru/" TargetMode="External"/><Relationship Id="rId268" Type="http://schemas.openxmlformats.org/officeDocument/2006/relationships/fontTable" Target="fontTable.xml"/><Relationship Id="rId11" Type="http://schemas.openxmlformats.org/officeDocument/2006/relationships/hyperlink" Target="https://m.edsoo.ru/7f4110fe" TargetMode="External"/><Relationship Id="rId32" Type="http://schemas.openxmlformats.org/officeDocument/2006/relationships/hyperlink" Target="https://urok.apkpro.ru/" TargetMode="External"/><Relationship Id="rId53" Type="http://schemas.openxmlformats.org/officeDocument/2006/relationships/hyperlink" Target="https://urok.apkpro.ru/"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149" Type="http://schemas.openxmlformats.org/officeDocument/2006/relationships/hyperlink" Target="https://urok.apkpro.ru/" TargetMode="External"/><Relationship Id="rId5" Type="http://schemas.openxmlformats.org/officeDocument/2006/relationships/webSettings" Target="webSettings.xm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181" Type="http://schemas.openxmlformats.org/officeDocument/2006/relationships/hyperlink" Target="https://urok.apkpro.ru/" TargetMode="External"/><Relationship Id="rId216" Type="http://schemas.openxmlformats.org/officeDocument/2006/relationships/hyperlink" Target="https://urok.apkpro.ru/" TargetMode="External"/><Relationship Id="rId237" Type="http://schemas.openxmlformats.org/officeDocument/2006/relationships/hyperlink" Target="https://urok.apkpro.ru/" TargetMode="External"/><Relationship Id="rId258" Type="http://schemas.openxmlformats.org/officeDocument/2006/relationships/hyperlink" Target="https://urok.apkpro.ru/" TargetMode="External"/><Relationship Id="rId22" Type="http://schemas.openxmlformats.org/officeDocument/2006/relationships/hyperlink" Target="https://m.edsoo.ru/7f411f36" TargetMode="External"/><Relationship Id="rId43" Type="http://schemas.openxmlformats.org/officeDocument/2006/relationships/hyperlink" Target="https://urok.apkpro.ru/" TargetMode="External"/><Relationship Id="rId64" Type="http://schemas.openxmlformats.org/officeDocument/2006/relationships/hyperlink" Target="https://urok.apkpro.ru/" TargetMode="External"/><Relationship Id="rId118" Type="http://schemas.openxmlformats.org/officeDocument/2006/relationships/hyperlink" Target="https://urok.apkpro.ru/" TargetMode="External"/><Relationship Id="rId139" Type="http://schemas.openxmlformats.org/officeDocument/2006/relationships/hyperlink" Target="https://urok.apkpro.ru/" TargetMode="External"/><Relationship Id="rId85" Type="http://schemas.openxmlformats.org/officeDocument/2006/relationships/hyperlink" Target="https://urok.apkpro.ru/" TargetMode="External"/><Relationship Id="rId150" Type="http://schemas.openxmlformats.org/officeDocument/2006/relationships/hyperlink" Target="https://urok.apkpro.ru/" TargetMode="External"/><Relationship Id="rId171" Type="http://schemas.openxmlformats.org/officeDocument/2006/relationships/hyperlink" Target="https://urok.apkpro.ru/" TargetMode="External"/><Relationship Id="rId192" Type="http://schemas.openxmlformats.org/officeDocument/2006/relationships/hyperlink" Target="https://urok.apkpro.ru/" TargetMode="External"/><Relationship Id="rId206" Type="http://schemas.openxmlformats.org/officeDocument/2006/relationships/hyperlink" Target="https://urok.apkpro.ru/" TargetMode="External"/><Relationship Id="rId227" Type="http://schemas.openxmlformats.org/officeDocument/2006/relationships/hyperlink" Target="https://urok.apkpro.ru/" TargetMode="External"/><Relationship Id="rId248" Type="http://schemas.openxmlformats.org/officeDocument/2006/relationships/hyperlink" Target="https://urok.apkpro.ru/" TargetMode="External"/><Relationship Id="rId269" Type="http://schemas.openxmlformats.org/officeDocument/2006/relationships/theme" Target="theme/theme1.xml"/><Relationship Id="rId12" Type="http://schemas.openxmlformats.org/officeDocument/2006/relationships/hyperlink" Target="https://m.edsoo.ru/7f4110fe" TargetMode="External"/><Relationship Id="rId33" Type="http://schemas.openxmlformats.org/officeDocument/2006/relationships/hyperlink" Target="https://urok.apkpro.ru/" TargetMode="External"/><Relationship Id="rId108" Type="http://schemas.openxmlformats.org/officeDocument/2006/relationships/hyperlink" Target="https://myschool.edu.ru/" TargetMode="External"/><Relationship Id="rId129" Type="http://schemas.openxmlformats.org/officeDocument/2006/relationships/hyperlink" Target="https://urok.apkpro.ru/" TargetMode="External"/><Relationship Id="rId54" Type="http://schemas.openxmlformats.org/officeDocument/2006/relationships/hyperlink" Target="https://urok.apkpro.ru/" TargetMode="External"/><Relationship Id="rId75" Type="http://schemas.openxmlformats.org/officeDocument/2006/relationships/hyperlink" Target="https://urok.apkpro.ru/" TargetMode="External"/><Relationship Id="rId96" Type="http://schemas.openxmlformats.org/officeDocument/2006/relationships/hyperlink" Target="https://urok.apkpro.ru/" TargetMode="External"/><Relationship Id="rId140" Type="http://schemas.openxmlformats.org/officeDocument/2006/relationships/hyperlink" Target="https://urok.apkpro.ru/" TargetMode="External"/><Relationship Id="rId161" Type="http://schemas.openxmlformats.org/officeDocument/2006/relationships/hyperlink" Target="https://urok.apkpro.ru/" TargetMode="External"/><Relationship Id="rId182" Type="http://schemas.openxmlformats.org/officeDocument/2006/relationships/hyperlink" Target="https://urok.apkpro.ru/" TargetMode="External"/><Relationship Id="rId217" Type="http://schemas.openxmlformats.org/officeDocument/2006/relationships/hyperlink" Target="https://urok.apkpro.ru/" TargetMode="External"/><Relationship Id="rId6" Type="http://schemas.openxmlformats.org/officeDocument/2006/relationships/hyperlink" Target="https://m.edsoo.ru/7f4110fe" TargetMode="External"/><Relationship Id="rId238" Type="http://schemas.openxmlformats.org/officeDocument/2006/relationships/hyperlink" Target="https://urok.apkpro.ru/" TargetMode="External"/><Relationship Id="rId259" Type="http://schemas.openxmlformats.org/officeDocument/2006/relationships/hyperlink" Target="https://urok.apkpro.ru/" TargetMode="External"/><Relationship Id="rId23" Type="http://schemas.openxmlformats.org/officeDocument/2006/relationships/hyperlink" Target="https://m.edsoo.ru/7f411f36"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urok.apkpro.ru/" TargetMode="External"/><Relationship Id="rId119" Type="http://schemas.openxmlformats.org/officeDocument/2006/relationships/hyperlink" Target="https://urok.apkpro.ru/" TargetMode="External"/><Relationship Id="rId44" Type="http://schemas.openxmlformats.org/officeDocument/2006/relationships/hyperlink" Target="https://urok.apkpro.ru/" TargetMode="External"/><Relationship Id="rId60" Type="http://schemas.openxmlformats.org/officeDocument/2006/relationships/hyperlink" Target="https://urok.apkpro.ru/" TargetMode="External"/><Relationship Id="rId65" Type="http://schemas.openxmlformats.org/officeDocument/2006/relationships/hyperlink" Target="https://urok.apkpro.ru/" TargetMode="External"/><Relationship Id="rId81" Type="http://schemas.openxmlformats.org/officeDocument/2006/relationships/hyperlink" Target="https://myschool.edu.ru/" TargetMode="External"/><Relationship Id="rId86" Type="http://schemas.openxmlformats.org/officeDocument/2006/relationships/hyperlink" Target="https://urok.apkpro.ru/" TargetMode="External"/><Relationship Id="rId130" Type="http://schemas.openxmlformats.org/officeDocument/2006/relationships/hyperlink" Target="https://myschool.edu.ru/" TargetMode="External"/><Relationship Id="rId135" Type="http://schemas.openxmlformats.org/officeDocument/2006/relationships/hyperlink" Target="https://urok.apkpro.ru/" TargetMode="External"/><Relationship Id="rId151" Type="http://schemas.openxmlformats.org/officeDocument/2006/relationships/hyperlink" Target="https://urok.apkpro.ru/" TargetMode="External"/><Relationship Id="rId156" Type="http://schemas.openxmlformats.org/officeDocument/2006/relationships/hyperlink" Target="https://urok.apkpro.ru/" TargetMode="External"/><Relationship Id="rId177" Type="http://schemas.openxmlformats.org/officeDocument/2006/relationships/hyperlink" Target="https://urok.apkpro.ru/" TargetMode="External"/><Relationship Id="rId198" Type="http://schemas.openxmlformats.org/officeDocument/2006/relationships/hyperlink" Target="https://urok.apkpro.ru/" TargetMode="External"/><Relationship Id="rId172" Type="http://schemas.openxmlformats.org/officeDocument/2006/relationships/hyperlink" Target="https://urok.apkpro.ru/" TargetMode="External"/><Relationship Id="rId193" Type="http://schemas.openxmlformats.org/officeDocument/2006/relationships/hyperlink" Target="https://urok.apkpro.ru/" TargetMode="External"/><Relationship Id="rId202" Type="http://schemas.openxmlformats.org/officeDocument/2006/relationships/hyperlink" Target="https://urok.apkpro.ru/" TargetMode="External"/><Relationship Id="rId207" Type="http://schemas.openxmlformats.org/officeDocument/2006/relationships/hyperlink" Target="https://urok.apkpro.ru/" TargetMode="External"/><Relationship Id="rId223" Type="http://schemas.openxmlformats.org/officeDocument/2006/relationships/hyperlink" Target="https://urok.apkpro.ru/" TargetMode="External"/><Relationship Id="rId228" Type="http://schemas.openxmlformats.org/officeDocument/2006/relationships/hyperlink" Target="https://urok.apkpro.ru/" TargetMode="External"/><Relationship Id="rId244" Type="http://schemas.openxmlformats.org/officeDocument/2006/relationships/hyperlink" Target="https://urok.apkpro.ru/" TargetMode="External"/><Relationship Id="rId249" Type="http://schemas.openxmlformats.org/officeDocument/2006/relationships/hyperlink" Target="https://urok.apkpro.ru/"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urok.apkpro.ru/" TargetMode="External"/><Relationship Id="rId109" Type="http://schemas.openxmlformats.org/officeDocument/2006/relationships/hyperlink" Target="https://urok.apkpro.ru/" TargetMode="External"/><Relationship Id="rId260" Type="http://schemas.openxmlformats.org/officeDocument/2006/relationships/hyperlink" Target="https://urok.apkpro.ru/" TargetMode="External"/><Relationship Id="rId265" Type="http://schemas.openxmlformats.org/officeDocument/2006/relationships/hyperlink" Target="https://uchitel.club/fgos/fgos-nachalnaya-shkola" TargetMode="External"/><Relationship Id="rId34" Type="http://schemas.openxmlformats.org/officeDocument/2006/relationships/hyperlink" Target="https://urok.apkpro.ru/" TargetMode="External"/><Relationship Id="rId50"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04" Type="http://schemas.openxmlformats.org/officeDocument/2006/relationships/hyperlink" Target="https://myschool.edu.ru/" TargetMode="External"/><Relationship Id="rId120" Type="http://schemas.openxmlformats.org/officeDocument/2006/relationships/hyperlink" Target="https://urok.apkpro.ru/" TargetMode="External"/><Relationship Id="rId125" Type="http://schemas.openxmlformats.org/officeDocument/2006/relationships/hyperlink" Target="https://urok.apkpro.ru/" TargetMode="External"/><Relationship Id="rId141"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7" Type="http://schemas.openxmlformats.org/officeDocument/2006/relationships/hyperlink" Target="https://m.edsoo.ru/7f4110fe" TargetMode="External"/><Relationship Id="rId71" Type="http://schemas.openxmlformats.org/officeDocument/2006/relationships/hyperlink" Target="https://urok.apkpro.ru/" TargetMode="External"/><Relationship Id="rId92" Type="http://schemas.openxmlformats.org/officeDocument/2006/relationships/hyperlink" Target="https://myschool.edu.ru/" TargetMode="External"/><Relationship Id="rId162" Type="http://schemas.openxmlformats.org/officeDocument/2006/relationships/hyperlink" Target="https://urok.apkpro.ru/" TargetMode="External"/><Relationship Id="rId183" Type="http://schemas.openxmlformats.org/officeDocument/2006/relationships/hyperlink" Target="https://urok.apkpro.ru/" TargetMode="External"/><Relationship Id="rId213" Type="http://schemas.openxmlformats.org/officeDocument/2006/relationships/hyperlink" Target="https://urok.apkpro.ru/" TargetMode="External"/><Relationship Id="rId218" Type="http://schemas.openxmlformats.org/officeDocument/2006/relationships/hyperlink" Target="https://urok.apkpro.ru/" TargetMode="External"/><Relationship Id="rId234" Type="http://schemas.openxmlformats.org/officeDocument/2006/relationships/hyperlink" Target="https://urok.apkpro.ru/" TargetMode="External"/><Relationship Id="rId239" Type="http://schemas.openxmlformats.org/officeDocument/2006/relationships/hyperlink" Target="https://urok.apkpro.ru/" TargetMode="External"/><Relationship Id="rId2" Type="http://schemas.openxmlformats.org/officeDocument/2006/relationships/numbering" Target="numbering.xml"/><Relationship Id="rId29" Type="http://schemas.openxmlformats.org/officeDocument/2006/relationships/hyperlink" Target="https://urok.apkpro.ru/" TargetMode="External"/><Relationship Id="rId250" Type="http://schemas.openxmlformats.org/officeDocument/2006/relationships/hyperlink" Target="https://urok.apkpro.ru/" TargetMode="External"/><Relationship Id="rId255" Type="http://schemas.openxmlformats.org/officeDocument/2006/relationships/hyperlink" Target="https://urok.apkpro.ru/" TargetMode="External"/><Relationship Id="rId24" Type="http://schemas.openxmlformats.org/officeDocument/2006/relationships/hyperlink" Target="https://m.edsoo.ru/7f411f36" TargetMode="External"/><Relationship Id="rId40" Type="http://schemas.openxmlformats.org/officeDocument/2006/relationships/hyperlink" Target="https://urok.apkpro.ru/" TargetMode="External"/><Relationship Id="rId45" Type="http://schemas.openxmlformats.org/officeDocument/2006/relationships/hyperlink" Target="https://urok.apkpro.ru/" TargetMode="External"/><Relationship Id="rId66" Type="http://schemas.openxmlformats.org/officeDocument/2006/relationships/hyperlink" Target="https://urok.apkpro.ru/"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115" Type="http://schemas.openxmlformats.org/officeDocument/2006/relationships/hyperlink" Target="https://myschool.edu.ru/" TargetMode="External"/><Relationship Id="rId131" Type="http://schemas.openxmlformats.org/officeDocument/2006/relationships/hyperlink" Target="https://urok.apkpro.ru/"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52" Type="http://schemas.openxmlformats.org/officeDocument/2006/relationships/hyperlink" Target="https://urok.apkpro.ru/" TargetMode="External"/><Relationship Id="rId173" Type="http://schemas.openxmlformats.org/officeDocument/2006/relationships/hyperlink" Target="https://urok.apkpro.ru/" TargetMode="External"/><Relationship Id="rId194" Type="http://schemas.openxmlformats.org/officeDocument/2006/relationships/hyperlink" Target="https://urok.apkpro.ru/"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208" Type="http://schemas.openxmlformats.org/officeDocument/2006/relationships/hyperlink" Target="https://urok.apkpro.ru/" TargetMode="External"/><Relationship Id="rId229" Type="http://schemas.openxmlformats.org/officeDocument/2006/relationships/hyperlink" Target="https://urok.apkpro.ru/" TargetMode="External"/><Relationship Id="rId19" Type="http://schemas.openxmlformats.org/officeDocument/2006/relationships/hyperlink" Target="https://m.edsoo.ru/7f411f36" TargetMode="External"/><Relationship Id="rId224" Type="http://schemas.openxmlformats.org/officeDocument/2006/relationships/hyperlink" Target="https://urok.apkpro.ru/" TargetMode="External"/><Relationship Id="rId240" Type="http://schemas.openxmlformats.org/officeDocument/2006/relationships/hyperlink" Target="https://urok.apkpro.ru/" TargetMode="External"/><Relationship Id="rId245" Type="http://schemas.openxmlformats.org/officeDocument/2006/relationships/hyperlink" Target="https://urok.apkpro.ru/" TargetMode="External"/><Relationship Id="rId261" Type="http://schemas.openxmlformats.org/officeDocument/2006/relationships/hyperlink" Target="https://urok.apkpro.ru/" TargetMode="External"/><Relationship Id="rId266" Type="http://schemas.openxmlformats.org/officeDocument/2006/relationships/hyperlink" Target="https://myschool.edu.ru/" TargetMode="External"/><Relationship Id="rId14" Type="http://schemas.openxmlformats.org/officeDocument/2006/relationships/hyperlink" Target="https://m.edsoo.ru/7f4110fe"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105" Type="http://schemas.openxmlformats.org/officeDocument/2006/relationships/hyperlink" Target="https://myschool.edu.ru/" TargetMode="External"/><Relationship Id="rId126" Type="http://schemas.openxmlformats.org/officeDocument/2006/relationships/hyperlink" Target="https://urok.apkpro.ru/"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8" Type="http://schemas.openxmlformats.org/officeDocument/2006/relationships/hyperlink" Target="https://m.edsoo.ru/7f4110fe"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98" Type="http://schemas.openxmlformats.org/officeDocument/2006/relationships/hyperlink" Target="https://urok.apkpro.ru/" TargetMode="External"/><Relationship Id="rId121" Type="http://schemas.openxmlformats.org/officeDocument/2006/relationships/hyperlink" Target="https://myschool.edu.ru/" TargetMode="External"/><Relationship Id="rId142" Type="http://schemas.openxmlformats.org/officeDocument/2006/relationships/hyperlink" Target="https://urok.apkpro.ru/" TargetMode="External"/><Relationship Id="rId163" Type="http://schemas.openxmlformats.org/officeDocument/2006/relationships/hyperlink" Target="https://urok.apkpro.ru/" TargetMode="External"/><Relationship Id="rId184" Type="http://schemas.openxmlformats.org/officeDocument/2006/relationships/hyperlink" Target="https://urok.apkpro.ru/" TargetMode="External"/><Relationship Id="rId189" Type="http://schemas.openxmlformats.org/officeDocument/2006/relationships/hyperlink" Target="https://urok.apkpro.ru/" TargetMode="External"/><Relationship Id="rId219" Type="http://schemas.openxmlformats.org/officeDocument/2006/relationships/hyperlink" Target="https://urok.apkpro.ru/" TargetMode="External"/><Relationship Id="rId3" Type="http://schemas.openxmlformats.org/officeDocument/2006/relationships/styles" Target="styles.xml"/><Relationship Id="rId214" Type="http://schemas.openxmlformats.org/officeDocument/2006/relationships/hyperlink" Target="https://urok.apkpro.ru/" TargetMode="External"/><Relationship Id="rId230" Type="http://schemas.openxmlformats.org/officeDocument/2006/relationships/hyperlink" Target="https://urok.apkpro.ru/" TargetMode="External"/><Relationship Id="rId235" Type="http://schemas.openxmlformats.org/officeDocument/2006/relationships/hyperlink" Target="https://urok.apkpro.ru/" TargetMode="External"/><Relationship Id="rId251" Type="http://schemas.openxmlformats.org/officeDocument/2006/relationships/hyperlink" Target="https://urok.apkpro.ru/" TargetMode="External"/><Relationship Id="rId256" Type="http://schemas.openxmlformats.org/officeDocument/2006/relationships/hyperlink" Target="https://urok.apkpro.ru/" TargetMode="External"/><Relationship Id="rId25" Type="http://schemas.openxmlformats.org/officeDocument/2006/relationships/hyperlink" Target="https://m.edsoo.ru/7f411f36" TargetMode="External"/><Relationship Id="rId46" Type="http://schemas.openxmlformats.org/officeDocument/2006/relationships/hyperlink" Target="https://urok.apkpro.ru/" TargetMode="External"/><Relationship Id="rId67" Type="http://schemas.openxmlformats.org/officeDocument/2006/relationships/hyperlink" Target="https://urok.apkpro.ru/"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158" Type="http://schemas.openxmlformats.org/officeDocument/2006/relationships/hyperlink" Target="https://urok.apkpro.ru/" TargetMode="External"/><Relationship Id="rId20" Type="http://schemas.openxmlformats.org/officeDocument/2006/relationships/hyperlink" Target="https://m.edsoo.ru/7f411f36"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88" Type="http://schemas.openxmlformats.org/officeDocument/2006/relationships/hyperlink" Target="https://urok.apkpro.ru/" TargetMode="External"/><Relationship Id="rId111" Type="http://schemas.openxmlformats.org/officeDocument/2006/relationships/hyperlink" Target="https://urok.apkpro.ru/" TargetMode="External"/><Relationship Id="rId132" Type="http://schemas.openxmlformats.org/officeDocument/2006/relationships/hyperlink" Target="https://myschool.edu.ru/" TargetMode="External"/><Relationship Id="rId153" Type="http://schemas.openxmlformats.org/officeDocument/2006/relationships/hyperlink" Target="https://urok.apkpro.ru/" TargetMode="External"/><Relationship Id="rId174" Type="http://schemas.openxmlformats.org/officeDocument/2006/relationships/hyperlink" Target="https://urok.apkpro.ru/" TargetMode="External"/><Relationship Id="rId179" Type="http://schemas.openxmlformats.org/officeDocument/2006/relationships/hyperlink" Target="https://urok.apkpro.ru/" TargetMode="External"/><Relationship Id="rId195" Type="http://schemas.openxmlformats.org/officeDocument/2006/relationships/hyperlink" Target="https://urok.apkpro.ru/" TargetMode="External"/><Relationship Id="rId209" Type="http://schemas.openxmlformats.org/officeDocument/2006/relationships/hyperlink" Target="https://urok.apkpro.ru/" TargetMode="External"/><Relationship Id="rId190" Type="http://schemas.openxmlformats.org/officeDocument/2006/relationships/hyperlink" Target="https://urok.apkpro.ru/" TargetMode="External"/><Relationship Id="rId204" Type="http://schemas.openxmlformats.org/officeDocument/2006/relationships/hyperlink" Target="https://urok.apkpro.ru/" TargetMode="External"/><Relationship Id="rId220" Type="http://schemas.openxmlformats.org/officeDocument/2006/relationships/hyperlink" Target="https://urok.apkpro.ru/" TargetMode="External"/><Relationship Id="rId225" Type="http://schemas.openxmlformats.org/officeDocument/2006/relationships/hyperlink" Target="https://urok.apkpro.ru/" TargetMode="External"/><Relationship Id="rId241" Type="http://schemas.openxmlformats.org/officeDocument/2006/relationships/hyperlink" Target="https://urok.apkpro.ru/" TargetMode="External"/><Relationship Id="rId246" Type="http://schemas.openxmlformats.org/officeDocument/2006/relationships/hyperlink" Target="https://urok.apkpro.ru/" TargetMode="External"/><Relationship Id="rId267" Type="http://schemas.openxmlformats.org/officeDocument/2006/relationships/hyperlink" Target="https://m.edsoo.ru/7f4110fe" TargetMode="External"/><Relationship Id="rId15" Type="http://schemas.openxmlformats.org/officeDocument/2006/relationships/hyperlink" Target="https://m.edsoo.ru/7f4110fe"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106" Type="http://schemas.openxmlformats.org/officeDocument/2006/relationships/hyperlink" Target="https://myschool.edu.ru/" TargetMode="External"/><Relationship Id="rId127" Type="http://schemas.openxmlformats.org/officeDocument/2006/relationships/hyperlink" Target="https://urok.apkpro.ru/" TargetMode="External"/><Relationship Id="rId262" Type="http://schemas.openxmlformats.org/officeDocument/2006/relationships/hyperlink" Target="https://urok.apkpro.ru/"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urok.apkpro.ru/" TargetMode="External"/><Relationship Id="rId73" Type="http://schemas.openxmlformats.org/officeDocument/2006/relationships/hyperlink" Target="https://urok.apkpro.ru/" TargetMode="External"/><Relationship Id="rId78" Type="http://schemas.openxmlformats.org/officeDocument/2006/relationships/hyperlink" Target="https://urok.apkpro.ru/" TargetMode="External"/><Relationship Id="rId94" Type="http://schemas.openxmlformats.org/officeDocument/2006/relationships/hyperlink" Target="https://urok.apkpro.ru/" TargetMode="External"/><Relationship Id="rId99" Type="http://schemas.openxmlformats.org/officeDocument/2006/relationships/hyperlink" Target="https://urok.apkpro.ru/" TargetMode="External"/><Relationship Id="rId101" Type="http://schemas.openxmlformats.org/officeDocument/2006/relationships/hyperlink" Target="https://urok.apkpro.ru/" TargetMode="External"/><Relationship Id="rId122" Type="http://schemas.openxmlformats.org/officeDocument/2006/relationships/hyperlink" Target="https://urok.apkpro.ru/" TargetMode="External"/><Relationship Id="rId143" Type="http://schemas.openxmlformats.org/officeDocument/2006/relationships/hyperlink" Target="https://urok.apkpro.ru/" TargetMode="External"/><Relationship Id="rId148" Type="http://schemas.openxmlformats.org/officeDocument/2006/relationships/hyperlink" Target="https://urok.apkpro.ru/" TargetMode="External"/><Relationship Id="rId164" Type="http://schemas.openxmlformats.org/officeDocument/2006/relationships/hyperlink" Target="https://urok.apkpro.ru/" TargetMode="External"/><Relationship Id="rId169" Type="http://schemas.openxmlformats.org/officeDocument/2006/relationships/hyperlink" Target="https://urok.apkpro.ru/" TargetMode="External"/><Relationship Id="rId185" Type="http://schemas.openxmlformats.org/officeDocument/2006/relationships/hyperlink" Target="https://urok.apkpro.ru/"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urok.apkpro.ru/" TargetMode="External"/><Relationship Id="rId210" Type="http://schemas.openxmlformats.org/officeDocument/2006/relationships/hyperlink" Target="https://urok.apkpro.ru/" TargetMode="External"/><Relationship Id="rId215" Type="http://schemas.openxmlformats.org/officeDocument/2006/relationships/hyperlink" Target="https://urok.apkpro.ru/" TargetMode="External"/><Relationship Id="rId236" Type="http://schemas.openxmlformats.org/officeDocument/2006/relationships/hyperlink" Target="https://urok.apkpro.ru/" TargetMode="External"/><Relationship Id="rId257" Type="http://schemas.openxmlformats.org/officeDocument/2006/relationships/hyperlink" Target="https://urok.apkpro.ru/" TargetMode="External"/><Relationship Id="rId26" Type="http://schemas.openxmlformats.org/officeDocument/2006/relationships/hyperlink" Target="https://myschool.edu.ru/" TargetMode="External"/><Relationship Id="rId231" Type="http://schemas.openxmlformats.org/officeDocument/2006/relationships/hyperlink" Target="https://urok.apkpro.ru/" TargetMode="External"/><Relationship Id="rId252" Type="http://schemas.openxmlformats.org/officeDocument/2006/relationships/hyperlink" Target="https://urok.apkpro.ru/" TargetMode="External"/><Relationship Id="rId47" Type="http://schemas.openxmlformats.org/officeDocument/2006/relationships/hyperlink" Target="https://urok.apkpro.ru/" TargetMode="External"/><Relationship Id="rId68" Type="http://schemas.openxmlformats.org/officeDocument/2006/relationships/hyperlink" Target="https://urok.apkpro.ru/" TargetMode="External"/><Relationship Id="rId89" Type="http://schemas.openxmlformats.org/officeDocument/2006/relationships/hyperlink" Target="https://myschool.edu.ru/"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54" Type="http://schemas.openxmlformats.org/officeDocument/2006/relationships/hyperlink" Target="https://urok.apkpro.ru/" TargetMode="External"/><Relationship Id="rId175" Type="http://schemas.openxmlformats.org/officeDocument/2006/relationships/hyperlink" Target="https://urok.apkpro.ru/" TargetMode="External"/><Relationship Id="rId196" Type="http://schemas.openxmlformats.org/officeDocument/2006/relationships/hyperlink" Target="https://urok.apkpro.ru/" TargetMode="External"/><Relationship Id="rId200" Type="http://schemas.openxmlformats.org/officeDocument/2006/relationships/hyperlink" Target="https://urok.apkpro.ru/" TargetMode="External"/><Relationship Id="rId16" Type="http://schemas.openxmlformats.org/officeDocument/2006/relationships/hyperlink" Target="https://m.edsoo.ru/7f411f36" TargetMode="External"/><Relationship Id="rId221" Type="http://schemas.openxmlformats.org/officeDocument/2006/relationships/hyperlink" Target="https://urok.apkpro.ru/" TargetMode="External"/><Relationship Id="rId242" Type="http://schemas.openxmlformats.org/officeDocument/2006/relationships/hyperlink" Target="https://urok.apkpro.ru/" TargetMode="External"/><Relationship Id="rId263" Type="http://schemas.openxmlformats.org/officeDocument/2006/relationships/hyperlink" Target="https://urok.apkpro.ru/"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urok.apkpro.ru/"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44" Type="http://schemas.openxmlformats.org/officeDocument/2006/relationships/hyperlink" Target="https://urok.apkpro.ru/" TargetMode="External"/><Relationship Id="rId90" Type="http://schemas.openxmlformats.org/officeDocument/2006/relationships/hyperlink" Target="https://urok.apkpro.ru/" TargetMode="External"/><Relationship Id="rId165" Type="http://schemas.openxmlformats.org/officeDocument/2006/relationships/hyperlink" Target="https://urok.apkpro.ru/" TargetMode="External"/><Relationship Id="rId186" Type="http://schemas.openxmlformats.org/officeDocument/2006/relationships/hyperlink" Target="https://urok.apkpro.ru/" TargetMode="External"/><Relationship Id="rId211" Type="http://schemas.openxmlformats.org/officeDocument/2006/relationships/hyperlink" Target="https://urok.apkpro.ru/" TargetMode="External"/><Relationship Id="rId232" Type="http://schemas.openxmlformats.org/officeDocument/2006/relationships/hyperlink" Target="https://urok.apkpro.ru/" TargetMode="External"/><Relationship Id="rId253" Type="http://schemas.openxmlformats.org/officeDocument/2006/relationships/hyperlink" Target="https://urok.apkpro.ru/" TargetMode="External"/><Relationship Id="rId27" Type="http://schemas.openxmlformats.org/officeDocument/2006/relationships/hyperlink" Target="https://urok.apkpro.ru/" TargetMode="External"/><Relationship Id="rId48" Type="http://schemas.openxmlformats.org/officeDocument/2006/relationships/hyperlink" Target="https://urok.apkpro.ru/"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34" Type="http://schemas.openxmlformats.org/officeDocument/2006/relationships/hyperlink" Target="https://urok.apkpro.ru/" TargetMode="External"/><Relationship Id="rId80" Type="http://schemas.openxmlformats.org/officeDocument/2006/relationships/hyperlink" Target="https://myschool.edu.ru/" TargetMode="External"/><Relationship Id="rId155" Type="http://schemas.openxmlformats.org/officeDocument/2006/relationships/hyperlink" Target="https://urok.apkpro.ru/" TargetMode="External"/><Relationship Id="rId176" Type="http://schemas.openxmlformats.org/officeDocument/2006/relationships/hyperlink" Target="https://urok.apkpro.ru/" TargetMode="External"/><Relationship Id="rId197" Type="http://schemas.openxmlformats.org/officeDocument/2006/relationships/hyperlink" Target="https://urok.apkpro.ru/" TargetMode="External"/><Relationship Id="rId201" Type="http://schemas.openxmlformats.org/officeDocument/2006/relationships/hyperlink" Target="https://urok.apkpro.ru/" TargetMode="External"/><Relationship Id="rId222" Type="http://schemas.openxmlformats.org/officeDocument/2006/relationships/hyperlink" Target="https://urok.apkpro.ru/" TargetMode="External"/><Relationship Id="rId243" Type="http://schemas.openxmlformats.org/officeDocument/2006/relationships/hyperlink" Target="https://urok.apkpro.ru/" TargetMode="External"/><Relationship Id="rId264" Type="http://schemas.openxmlformats.org/officeDocument/2006/relationships/hyperlink" Target="https://edsoo.ru/mr-nachalnaya-shkola/" TargetMode="External"/><Relationship Id="rId17" Type="http://schemas.openxmlformats.org/officeDocument/2006/relationships/hyperlink" Target="https://m.edsoo.ru/7f411f36"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urok.apkpro.ru/" TargetMode="External"/><Relationship Id="rId124" Type="http://schemas.openxmlformats.org/officeDocument/2006/relationships/hyperlink" Target="https://urok.apkpro.ru/" TargetMode="External"/><Relationship Id="rId70" Type="http://schemas.openxmlformats.org/officeDocument/2006/relationships/hyperlink" Target="https://urok.apkpro.ru/" TargetMode="External"/><Relationship Id="rId91" Type="http://schemas.openxmlformats.org/officeDocument/2006/relationships/hyperlink" Target="https://urok.apkpro.ru/" TargetMode="External"/><Relationship Id="rId145" Type="http://schemas.openxmlformats.org/officeDocument/2006/relationships/hyperlink" Target="https://urok.apkpro.ru/" TargetMode="External"/><Relationship Id="rId166" Type="http://schemas.openxmlformats.org/officeDocument/2006/relationships/hyperlink" Target="https://urok.apkpro.ru/" TargetMode="External"/><Relationship Id="rId187" Type="http://schemas.openxmlformats.org/officeDocument/2006/relationships/hyperlink" Target="https://urok.apkpro.ru/" TargetMode="External"/><Relationship Id="rId1" Type="http://schemas.openxmlformats.org/officeDocument/2006/relationships/customXml" Target="../customXml/item1.xml"/><Relationship Id="rId212" Type="http://schemas.openxmlformats.org/officeDocument/2006/relationships/hyperlink" Target="https://urok.apkpro.ru/" TargetMode="External"/><Relationship Id="rId233" Type="http://schemas.openxmlformats.org/officeDocument/2006/relationships/hyperlink" Target="https://urok.apkpro.ru/" TargetMode="External"/><Relationship Id="rId254"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5AE13-CEC5-4F15-893A-48D56BD4C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74</Pages>
  <Words>18849</Words>
  <Characters>107444</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777</cp:lastModifiedBy>
  <cp:revision>10</cp:revision>
  <dcterms:created xsi:type="dcterms:W3CDTF">2024-08-28T12:04:00Z</dcterms:created>
  <dcterms:modified xsi:type="dcterms:W3CDTF">2024-12-19T18:59:00Z</dcterms:modified>
</cp:coreProperties>
</file>